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CF3E5" w14:textId="77777777" w:rsidR="002D5D2F" w:rsidRPr="00C04F25" w:rsidRDefault="002D5D2F" w:rsidP="002D5D2F">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50E55A5A" w14:textId="77777777" w:rsidR="002D5D2F" w:rsidRPr="00C04F25" w:rsidRDefault="002D5D2F" w:rsidP="002D5D2F">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09C81773" w14:textId="77777777" w:rsidR="002D5D2F" w:rsidRPr="006F33A4" w:rsidRDefault="002D5D2F" w:rsidP="002D5D2F">
      <w:pPr>
        <w:autoSpaceDE w:val="0"/>
        <w:autoSpaceDN w:val="0"/>
        <w:adjustRightInd w:val="0"/>
        <w:rPr>
          <w:rFonts w:cstheme="minorHAnsi"/>
          <w:b/>
          <w:bCs/>
          <w:i/>
          <w:iCs/>
        </w:rPr>
      </w:pPr>
    </w:p>
    <w:p w14:paraId="5C3847B4" w14:textId="6528A18D" w:rsidR="002D5D2F" w:rsidRPr="00C04F25" w:rsidRDefault="00060C71" w:rsidP="002D5D2F">
      <w:pPr>
        <w:autoSpaceDE w:val="0"/>
        <w:autoSpaceDN w:val="0"/>
        <w:adjustRightInd w:val="0"/>
        <w:rPr>
          <w:rFonts w:cstheme="minorHAnsi"/>
          <w:b/>
          <w:bCs/>
          <w:i/>
          <w:iCs/>
          <w:sz w:val="32"/>
          <w:szCs w:val="32"/>
        </w:rPr>
      </w:pPr>
      <w:r>
        <w:rPr>
          <w:rFonts w:cstheme="minorHAnsi"/>
          <w:b/>
          <w:bCs/>
          <w:i/>
          <w:iCs/>
          <w:sz w:val="32"/>
          <w:szCs w:val="32"/>
        </w:rPr>
        <w:t xml:space="preserve">Foreign Languages and Literatures </w:t>
      </w:r>
      <w:r w:rsidR="002D5D2F" w:rsidRPr="00C04F25">
        <w:rPr>
          <w:rFonts w:cstheme="minorHAnsi"/>
          <w:b/>
          <w:bCs/>
          <w:i/>
          <w:iCs/>
          <w:sz w:val="32"/>
          <w:szCs w:val="32"/>
        </w:rPr>
        <w:t>Faculty Research and Publications/</w:t>
      </w:r>
      <w:r w:rsidR="002D5D2F">
        <w:rPr>
          <w:rFonts w:cstheme="minorHAnsi"/>
          <w:b/>
          <w:bCs/>
          <w:i/>
          <w:iCs/>
          <w:sz w:val="32"/>
          <w:szCs w:val="32"/>
        </w:rPr>
        <w:t xml:space="preserve">College of </w:t>
      </w:r>
      <w:r>
        <w:rPr>
          <w:rFonts w:cstheme="minorHAnsi"/>
          <w:b/>
          <w:bCs/>
          <w:i/>
          <w:iCs/>
          <w:sz w:val="32"/>
          <w:szCs w:val="32"/>
        </w:rPr>
        <w:t>Arts and Sciences</w:t>
      </w:r>
    </w:p>
    <w:bookmarkEnd w:id="0"/>
    <w:p w14:paraId="7623B5AE" w14:textId="77777777" w:rsidR="002D5D2F" w:rsidRPr="006F33A4" w:rsidRDefault="002D5D2F" w:rsidP="002D5D2F">
      <w:pPr>
        <w:jc w:val="center"/>
        <w:rPr>
          <w:rFonts w:cstheme="minorHAnsi"/>
          <w:b/>
          <w:bCs/>
          <w:i/>
          <w:iCs/>
        </w:rPr>
      </w:pPr>
    </w:p>
    <w:p w14:paraId="52FDC6A0" w14:textId="77777777" w:rsidR="002D5D2F" w:rsidRDefault="002D5D2F" w:rsidP="002D5D2F">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6CB9D00C" w14:textId="77777777" w:rsidR="002D5D2F" w:rsidRDefault="002D5D2F" w:rsidP="002D5D2F">
      <w:pPr>
        <w:jc w:val="center"/>
        <w:rPr>
          <w:rFonts w:cstheme="minorHAnsi"/>
          <w:sz w:val="24"/>
          <w:szCs w:val="24"/>
        </w:rPr>
      </w:pPr>
      <w:r w:rsidRPr="006436C1">
        <w:rPr>
          <w:rFonts w:cstheme="minorHAnsi"/>
          <w:sz w:val="24"/>
          <w:szCs w:val="24"/>
        </w:rPr>
        <w:t>Access the published version via the link in the citation below.</w:t>
      </w:r>
    </w:p>
    <w:p w14:paraId="2F6F5A17" w14:textId="77777777" w:rsidR="002D5D2F" w:rsidRPr="00C04F25" w:rsidRDefault="002D5D2F" w:rsidP="002D5D2F">
      <w:pPr>
        <w:jc w:val="center"/>
        <w:rPr>
          <w:rFonts w:cstheme="minorHAnsi"/>
          <w:sz w:val="24"/>
          <w:szCs w:val="24"/>
        </w:rPr>
      </w:pPr>
    </w:p>
    <w:p w14:paraId="5DDFF667" w14:textId="0FB2B4AD" w:rsidR="002D5D2F" w:rsidRDefault="00596D61" w:rsidP="002D5D2F">
      <w:pPr>
        <w:rPr>
          <w:rFonts w:cstheme="minorHAnsi"/>
          <w:sz w:val="24"/>
          <w:szCs w:val="24"/>
        </w:rPr>
      </w:pPr>
      <w:proofErr w:type="spellStart"/>
      <w:r w:rsidRPr="00596D61">
        <w:rPr>
          <w:rFonts w:cstheme="minorHAnsi"/>
          <w:i/>
          <w:sz w:val="24"/>
          <w:szCs w:val="24"/>
          <w:lang w:val="fr-FR"/>
        </w:rPr>
        <w:t>Presented</w:t>
      </w:r>
      <w:proofErr w:type="spellEnd"/>
      <w:r w:rsidRPr="00596D61">
        <w:rPr>
          <w:rFonts w:cstheme="minorHAnsi"/>
          <w:i/>
          <w:sz w:val="24"/>
          <w:szCs w:val="24"/>
          <w:lang w:val="fr-FR"/>
        </w:rPr>
        <w:t xml:space="preserve"> at the Middle East </w:t>
      </w:r>
      <w:proofErr w:type="spellStart"/>
      <w:r w:rsidRPr="00596D61">
        <w:rPr>
          <w:rFonts w:cstheme="minorHAnsi"/>
          <w:i/>
          <w:sz w:val="24"/>
          <w:szCs w:val="24"/>
          <w:lang w:val="fr-FR"/>
        </w:rPr>
        <w:t>Studies</w:t>
      </w:r>
      <w:proofErr w:type="spellEnd"/>
      <w:r w:rsidRPr="00596D61">
        <w:rPr>
          <w:rFonts w:cstheme="minorHAnsi"/>
          <w:i/>
          <w:sz w:val="24"/>
          <w:szCs w:val="24"/>
          <w:lang w:val="fr-FR"/>
        </w:rPr>
        <w:t xml:space="preserve"> Association (MESA) </w:t>
      </w:r>
      <w:proofErr w:type="spellStart"/>
      <w:r w:rsidRPr="00596D61">
        <w:rPr>
          <w:rFonts w:cstheme="minorHAnsi"/>
          <w:i/>
          <w:sz w:val="24"/>
          <w:szCs w:val="24"/>
          <w:lang w:val="fr-FR"/>
        </w:rPr>
        <w:t>Annual</w:t>
      </w:r>
      <w:proofErr w:type="spellEnd"/>
      <w:r w:rsidRPr="00596D61">
        <w:rPr>
          <w:rFonts w:cstheme="minorHAnsi"/>
          <w:i/>
          <w:sz w:val="24"/>
          <w:szCs w:val="24"/>
          <w:lang w:val="fr-FR"/>
        </w:rPr>
        <w:t xml:space="preserve"> Meeting, </w:t>
      </w:r>
      <w:proofErr w:type="spellStart"/>
      <w:r w:rsidRPr="00596D61">
        <w:rPr>
          <w:rFonts w:cstheme="minorHAnsi"/>
          <w:i/>
          <w:sz w:val="24"/>
          <w:szCs w:val="24"/>
          <w:lang w:val="fr-FR"/>
        </w:rPr>
        <w:t>November</w:t>
      </w:r>
      <w:proofErr w:type="spellEnd"/>
      <w:r w:rsidRPr="00596D61">
        <w:rPr>
          <w:rFonts w:cstheme="minorHAnsi"/>
          <w:i/>
          <w:sz w:val="24"/>
          <w:szCs w:val="24"/>
          <w:lang w:val="fr-FR"/>
        </w:rPr>
        <w:t xml:space="preserve"> 2019</w:t>
      </w:r>
      <w:r w:rsidR="002D5D2F" w:rsidRPr="00C04F25">
        <w:rPr>
          <w:rFonts w:cstheme="minorHAnsi"/>
          <w:sz w:val="24"/>
          <w:szCs w:val="24"/>
          <w:lang w:val="fr-FR"/>
        </w:rPr>
        <w:t>.</w:t>
      </w:r>
      <w:del w:id="2" w:author="Olson, Sharon" w:date="2023-03-08T12:00:00Z">
        <w:r w:rsidR="002D5D2F" w:rsidRPr="00C04F25" w:rsidDel="000E4E4C">
          <w:rPr>
            <w:rFonts w:cstheme="minorHAnsi"/>
            <w:sz w:val="24"/>
            <w:szCs w:val="24"/>
            <w:lang w:val="fr-FR"/>
          </w:rPr>
          <w:delText xml:space="preserve"> </w:delText>
        </w:r>
      </w:del>
      <w:hyperlink r:id="rId11" w:history="1">
        <w:r w:rsidR="00B874AB" w:rsidRPr="00B874AB">
          <w:rPr>
            <w:rStyle w:val="Hyperlink"/>
            <w:rFonts w:cstheme="minorHAnsi"/>
            <w:sz w:val="24"/>
            <w:szCs w:val="24"/>
            <w:lang w:val="fr-FR"/>
          </w:rPr>
          <w:t xml:space="preserve">Publisher </w:t>
        </w:r>
        <w:proofErr w:type="spellStart"/>
        <w:r w:rsidR="00B874AB" w:rsidRPr="00B874AB">
          <w:rPr>
            <w:rStyle w:val="Hyperlink"/>
            <w:rFonts w:cstheme="minorHAnsi"/>
            <w:sz w:val="24"/>
            <w:szCs w:val="24"/>
            <w:lang w:val="fr-FR"/>
          </w:rPr>
          <w:t>link</w:t>
        </w:r>
        <w:proofErr w:type="spellEnd"/>
      </w:hyperlink>
      <w:r w:rsidR="002D5D2F" w:rsidRPr="00C04F25">
        <w:rPr>
          <w:rFonts w:cstheme="minorHAnsi"/>
          <w:sz w:val="24"/>
          <w:szCs w:val="24"/>
          <w:lang w:val="fr-FR"/>
        </w:rPr>
        <w:t xml:space="preserve">. </w:t>
      </w:r>
      <w:r w:rsidR="002D5D2F" w:rsidRPr="00C04F25">
        <w:rPr>
          <w:rFonts w:cstheme="minorHAnsi"/>
          <w:sz w:val="24"/>
          <w:szCs w:val="24"/>
        </w:rPr>
        <w:t xml:space="preserve">This article is © </w:t>
      </w:r>
      <w:bookmarkStart w:id="3" w:name="_Hlk129169340"/>
      <w:r w:rsidR="00B874AB">
        <w:rPr>
          <w:rFonts w:cstheme="minorHAnsi"/>
          <w:sz w:val="24"/>
          <w:szCs w:val="24"/>
        </w:rPr>
        <w:t>The Author</w:t>
      </w:r>
      <w:r w:rsidR="002D5D2F" w:rsidRPr="00C04F25">
        <w:rPr>
          <w:rFonts w:cstheme="minorHAnsi"/>
          <w:sz w:val="24"/>
          <w:szCs w:val="24"/>
        </w:rPr>
        <w:t xml:space="preserve"> </w:t>
      </w:r>
      <w:bookmarkEnd w:id="3"/>
      <w:r w:rsidR="002D5D2F" w:rsidRPr="00C04F25">
        <w:rPr>
          <w:rFonts w:cstheme="minorHAnsi"/>
          <w:sz w:val="24"/>
          <w:szCs w:val="24"/>
        </w:rPr>
        <w:t xml:space="preserve">and permission has been granted for this version to appear in </w:t>
      </w:r>
      <w:hyperlink r:id="rId12" w:history="1">
        <w:r w:rsidR="002D5D2F" w:rsidRPr="00C04F25">
          <w:rPr>
            <w:rFonts w:cstheme="minorHAnsi"/>
            <w:color w:val="0563C1" w:themeColor="hyperlink"/>
            <w:sz w:val="24"/>
            <w:szCs w:val="24"/>
            <w:u w:val="single"/>
          </w:rPr>
          <w:t>e-Publications@Marquette</w:t>
        </w:r>
      </w:hyperlink>
      <w:r w:rsidR="002D5D2F" w:rsidRPr="00C04F25">
        <w:rPr>
          <w:rFonts w:cstheme="minorHAnsi"/>
          <w:sz w:val="24"/>
          <w:szCs w:val="24"/>
        </w:rPr>
        <w:t xml:space="preserve">. </w:t>
      </w:r>
      <w:r w:rsidR="00B874AB" w:rsidRPr="00B874AB">
        <w:rPr>
          <w:rFonts w:cstheme="minorHAnsi"/>
          <w:sz w:val="24"/>
          <w:szCs w:val="24"/>
        </w:rPr>
        <w:t>The Author</w:t>
      </w:r>
      <w:r w:rsidR="002D5D2F" w:rsidRPr="00C04F25">
        <w:rPr>
          <w:rFonts w:cstheme="minorHAnsi"/>
          <w:sz w:val="24"/>
          <w:szCs w:val="24"/>
        </w:rPr>
        <w:t xml:space="preserve"> does not grant permission for this article to be further copied/distributed or hosted elsewhere without the express permission from </w:t>
      </w:r>
      <w:r w:rsidR="00B874AB" w:rsidRPr="00B874AB">
        <w:rPr>
          <w:rFonts w:cstheme="minorHAnsi"/>
          <w:sz w:val="24"/>
          <w:szCs w:val="24"/>
        </w:rPr>
        <w:t>The Author</w:t>
      </w:r>
      <w:r w:rsidR="002D5D2F" w:rsidRPr="00C04F25">
        <w:rPr>
          <w:rFonts w:cstheme="minorHAnsi"/>
          <w:sz w:val="24"/>
          <w:szCs w:val="24"/>
        </w:rPr>
        <w:t xml:space="preserve">. </w:t>
      </w:r>
      <w:bookmarkEnd w:id="1"/>
    </w:p>
    <w:p w14:paraId="4A334616" w14:textId="77777777" w:rsidR="002D5D2F" w:rsidRDefault="002D5D2F" w:rsidP="00A07099">
      <w:pPr>
        <w:widowControl w:val="0"/>
        <w:autoSpaceDE w:val="0"/>
        <w:autoSpaceDN w:val="0"/>
        <w:adjustRightInd w:val="0"/>
        <w:spacing w:after="0" w:line="360" w:lineRule="auto"/>
        <w:jc w:val="center"/>
        <w:rPr>
          <w:rFonts w:eastAsia="Times New Roman"/>
          <w:b/>
          <w:bCs/>
          <w:iCs/>
          <w:color w:val="000000"/>
          <w:szCs w:val="24"/>
        </w:rPr>
      </w:pPr>
    </w:p>
    <w:p w14:paraId="3230044C" w14:textId="4077ACF7" w:rsidR="002943C9" w:rsidRDefault="002943C9" w:rsidP="002D5D2F">
      <w:pPr>
        <w:pStyle w:val="Title"/>
        <w:rPr>
          <w:rFonts w:eastAsia="Times New Roman"/>
        </w:rPr>
      </w:pPr>
      <w:r w:rsidRPr="002943C9">
        <w:rPr>
          <w:rFonts w:eastAsia="Times New Roman"/>
        </w:rPr>
        <w:t xml:space="preserve">Crossroad Imagination: </w:t>
      </w:r>
      <w:r w:rsidR="008B063E">
        <w:rPr>
          <w:rFonts w:eastAsia="Times New Roman"/>
        </w:rPr>
        <w:t>T</w:t>
      </w:r>
      <w:r w:rsidRPr="002943C9">
        <w:rPr>
          <w:rFonts w:eastAsia="Times New Roman"/>
        </w:rPr>
        <w:t xml:space="preserve">he </w:t>
      </w:r>
      <w:r w:rsidRPr="002943C9">
        <w:rPr>
          <w:rFonts w:eastAsia="Times New Roman"/>
          <w:i/>
        </w:rPr>
        <w:t>thob</w:t>
      </w:r>
      <w:r w:rsidRPr="002943C9">
        <w:rPr>
          <w:rFonts w:eastAsia="Times New Roman"/>
        </w:rPr>
        <w:t xml:space="preserve"> Mediating between Palestinian Material Culture and Gendered Activism</w:t>
      </w:r>
    </w:p>
    <w:p w14:paraId="11E5B977" w14:textId="77777777" w:rsidR="002D5D2F" w:rsidRDefault="002D5D2F" w:rsidP="002D5D2F">
      <w:pPr>
        <w:widowControl w:val="0"/>
        <w:autoSpaceDE w:val="0"/>
        <w:autoSpaceDN w:val="0"/>
        <w:adjustRightInd w:val="0"/>
        <w:spacing w:after="0" w:line="360" w:lineRule="auto"/>
        <w:rPr>
          <w:ins w:id="4" w:author="Olson, Sharon" w:date="2023-03-08T11:52:00Z"/>
          <w:rFonts w:eastAsia="Times New Roman"/>
          <w:bCs/>
          <w:iCs/>
          <w:color w:val="000000"/>
          <w:szCs w:val="24"/>
          <w:highlight w:val="yellow"/>
        </w:rPr>
      </w:pPr>
    </w:p>
    <w:p w14:paraId="5EB62795" w14:textId="32263EBC" w:rsidR="002733FD" w:rsidRPr="006260B7" w:rsidRDefault="00595DA6" w:rsidP="006260B7">
      <w:pPr>
        <w:pStyle w:val="NoSpacing"/>
        <w:rPr>
          <w:sz w:val="32"/>
          <w:szCs w:val="32"/>
        </w:rPr>
      </w:pPr>
      <w:r w:rsidRPr="006260B7">
        <w:rPr>
          <w:sz w:val="32"/>
          <w:szCs w:val="32"/>
        </w:rPr>
        <w:t>En</w:t>
      </w:r>
      <w:r w:rsidR="006260B7" w:rsidRPr="006260B7">
        <w:rPr>
          <w:sz w:val="32"/>
          <w:szCs w:val="32"/>
        </w:rPr>
        <w:t>aya Othman</w:t>
      </w:r>
    </w:p>
    <w:p w14:paraId="445CD6E3" w14:textId="16BBBD5D" w:rsidR="006260B7" w:rsidRPr="006260B7" w:rsidRDefault="006260B7" w:rsidP="006260B7">
      <w:pPr>
        <w:pStyle w:val="NoSpacing"/>
        <w:rPr>
          <w:sz w:val="24"/>
          <w:szCs w:val="24"/>
        </w:rPr>
      </w:pPr>
      <w:r w:rsidRPr="006260B7">
        <w:rPr>
          <w:sz w:val="24"/>
          <w:szCs w:val="24"/>
        </w:rPr>
        <w:t>Marquette University, Milwaukee, WI</w:t>
      </w:r>
    </w:p>
    <w:p w14:paraId="0D196B67" w14:textId="77777777" w:rsidR="002733FD" w:rsidRPr="002733FD" w:rsidRDefault="002733FD" w:rsidP="006260B7">
      <w:pPr>
        <w:pStyle w:val="Heading1"/>
        <w:rPr>
          <w:rFonts w:eastAsia="Times New Roman"/>
          <w:shd w:val="clear" w:color="auto" w:fill="FFFFFF"/>
        </w:rPr>
      </w:pPr>
      <w:r w:rsidRPr="002733FD">
        <w:rPr>
          <w:rFonts w:eastAsia="Times New Roman"/>
          <w:shd w:val="clear" w:color="auto" w:fill="FFFFFF"/>
        </w:rPr>
        <w:t xml:space="preserve">Introduction </w:t>
      </w:r>
    </w:p>
    <w:p w14:paraId="233A13F4" w14:textId="2A150F1C" w:rsidR="00332E24" w:rsidRDefault="00332E24" w:rsidP="00AA13EE">
      <w:pPr>
        <w:rPr>
          <w:rFonts w:eastAsia="Times New Roman"/>
          <w:shd w:val="clear" w:color="auto" w:fill="FFFFFF"/>
        </w:rPr>
      </w:pPr>
      <w:r>
        <w:rPr>
          <w:rFonts w:eastAsia="Times New Roman"/>
          <w:shd w:val="clear" w:color="auto" w:fill="FFFFFF"/>
        </w:rPr>
        <w:t>This study explores Palestinian</w:t>
      </w:r>
      <w:r w:rsidR="00750531">
        <w:rPr>
          <w:rFonts w:eastAsia="Times New Roman"/>
          <w:shd w:val="clear" w:color="auto" w:fill="FFFFFF"/>
        </w:rPr>
        <w:t xml:space="preserve"> </w:t>
      </w:r>
      <w:r>
        <w:rPr>
          <w:rFonts w:eastAsia="Times New Roman"/>
          <w:shd w:val="clear" w:color="auto" w:fill="FFFFFF"/>
        </w:rPr>
        <w:t xml:space="preserve">women’s </w:t>
      </w:r>
      <w:r w:rsidRPr="002733FD">
        <w:rPr>
          <w:rFonts w:eastAsia="Times New Roman"/>
          <w:shd w:val="clear" w:color="auto" w:fill="FFFFFF"/>
        </w:rPr>
        <w:t xml:space="preserve">performativity regarding the </w:t>
      </w:r>
      <w:r w:rsidRPr="000E6DD7">
        <w:rPr>
          <w:rFonts w:eastAsia="Times New Roman"/>
          <w:i/>
          <w:shd w:val="clear" w:color="auto" w:fill="FFFFFF"/>
        </w:rPr>
        <w:t>thob</w:t>
      </w:r>
      <w:r w:rsidR="00750531">
        <w:rPr>
          <w:rFonts w:eastAsia="Times New Roman"/>
          <w:i/>
          <w:shd w:val="clear" w:color="auto" w:fill="FFFFFF"/>
        </w:rPr>
        <w:t xml:space="preserve"> </w:t>
      </w:r>
      <w:r>
        <w:rPr>
          <w:rFonts w:eastAsia="Times New Roman"/>
          <w:shd w:val="clear" w:color="auto" w:fill="FFFFFF"/>
        </w:rPr>
        <w:t>a</w:t>
      </w:r>
      <w:r w:rsidRPr="002733FD">
        <w:rPr>
          <w:rFonts w:eastAsia="Times New Roman"/>
          <w:shd w:val="clear" w:color="auto" w:fill="FFFFFF"/>
        </w:rPr>
        <w:t>s a form of agency</w:t>
      </w:r>
      <w:r w:rsidR="00750531">
        <w:rPr>
          <w:rFonts w:eastAsia="Times New Roman"/>
          <w:shd w:val="clear" w:color="auto" w:fill="FFFFFF"/>
        </w:rPr>
        <w:t>. A</w:t>
      </w:r>
      <w:r w:rsidRPr="002733FD">
        <w:rPr>
          <w:rFonts w:eastAsia="Times New Roman"/>
          <w:shd w:val="clear" w:color="auto" w:fill="FFFFFF"/>
        </w:rPr>
        <w:t xml:space="preserve">s wearers, designers, and advocators of the Palestinian </w:t>
      </w:r>
      <w:r w:rsidRPr="002733FD">
        <w:rPr>
          <w:rFonts w:eastAsia="Times New Roman"/>
          <w:i/>
          <w:shd w:val="clear" w:color="auto" w:fill="FFFFFF"/>
        </w:rPr>
        <w:t>thob</w:t>
      </w:r>
      <w:r w:rsidRPr="002733FD">
        <w:rPr>
          <w:rFonts w:eastAsia="Times New Roman"/>
          <w:shd w:val="clear" w:color="auto" w:fill="FFFFFF"/>
        </w:rPr>
        <w:t xml:space="preserve">, they gain authority over the discursive inventions of cultural and national symbols. </w:t>
      </w:r>
      <w:r>
        <w:rPr>
          <w:rFonts w:eastAsia="Times New Roman"/>
          <w:shd w:val="clear" w:color="auto" w:fill="FFFFFF"/>
        </w:rPr>
        <w:t xml:space="preserve">They </w:t>
      </w:r>
      <w:r w:rsidRPr="00553B72">
        <w:rPr>
          <w:rFonts w:eastAsia="Times New Roman"/>
          <w:shd w:val="clear" w:color="auto" w:fill="FFFFFF"/>
        </w:rPr>
        <w:t>reconfigure what has been historically connected with tradition and antiquity into contemporary and fashionable.</w:t>
      </w:r>
      <w:r>
        <w:rPr>
          <w:rFonts w:eastAsia="Times New Roman"/>
          <w:shd w:val="clear" w:color="auto" w:fill="FFFFFF"/>
        </w:rPr>
        <w:t xml:space="preserve"> As their </w:t>
      </w:r>
      <w:r w:rsidRPr="002733FD">
        <w:rPr>
          <w:rFonts w:eastAsia="Times New Roman"/>
          <w:shd w:val="clear" w:color="auto" w:fill="FFFFFF"/>
        </w:rPr>
        <w:t>traditional</w:t>
      </w:r>
      <w:r>
        <w:rPr>
          <w:rFonts w:eastAsia="Times New Roman"/>
          <w:shd w:val="clear" w:color="auto" w:fill="FFFFFF"/>
        </w:rPr>
        <w:t xml:space="preserve"> –which is yet dynamic- </w:t>
      </w:r>
      <w:r w:rsidRPr="002733FD">
        <w:rPr>
          <w:rFonts w:eastAsia="Times New Roman"/>
          <w:shd w:val="clear" w:color="auto" w:fill="FFFFFF"/>
        </w:rPr>
        <w:t>dress</w:t>
      </w:r>
      <w:r>
        <w:rPr>
          <w:rFonts w:eastAsia="Times New Roman"/>
          <w:shd w:val="clear" w:color="auto" w:fill="FFFFFF"/>
        </w:rPr>
        <w:t xml:space="preserve"> and as a</w:t>
      </w:r>
      <w:r w:rsidRPr="002733FD">
        <w:rPr>
          <w:rFonts w:eastAsia="Times New Roman"/>
          <w:shd w:val="clear" w:color="auto" w:fill="FFFFFF"/>
        </w:rPr>
        <w:t xml:space="preserve"> sign of the</w:t>
      </w:r>
      <w:r>
        <w:rPr>
          <w:rFonts w:eastAsia="Times New Roman"/>
          <w:shd w:val="clear" w:color="auto" w:fill="FFFFFF"/>
        </w:rPr>
        <w:t>ir</w:t>
      </w:r>
      <w:r w:rsidR="008514EB">
        <w:rPr>
          <w:rFonts w:eastAsia="Times New Roman"/>
          <w:shd w:val="clear" w:color="auto" w:fill="FFFFFF"/>
        </w:rPr>
        <w:t xml:space="preserve"> </w:t>
      </w:r>
      <w:r>
        <w:rPr>
          <w:rFonts w:eastAsia="Times New Roman"/>
          <w:shd w:val="clear" w:color="auto" w:fill="FFFFFF"/>
        </w:rPr>
        <w:t xml:space="preserve">various </w:t>
      </w:r>
      <w:r w:rsidRPr="002733FD">
        <w:rPr>
          <w:rFonts w:eastAsia="Times New Roman"/>
          <w:shd w:val="clear" w:color="auto" w:fill="FFFFFF"/>
        </w:rPr>
        <w:t>identit</w:t>
      </w:r>
      <w:r>
        <w:rPr>
          <w:rFonts w:eastAsia="Times New Roman"/>
          <w:shd w:val="clear" w:color="auto" w:fill="FFFFFF"/>
        </w:rPr>
        <w:t>ies</w:t>
      </w:r>
      <w:r w:rsidRPr="002733FD">
        <w:rPr>
          <w:rFonts w:eastAsia="Times New Roman"/>
          <w:shd w:val="clear" w:color="auto" w:fill="FFFFFF"/>
        </w:rPr>
        <w:t xml:space="preserve">, Palestinian cultural clothing and other types of ornamentation serve as means for </w:t>
      </w:r>
      <w:r>
        <w:rPr>
          <w:rFonts w:eastAsia="Times New Roman"/>
          <w:shd w:val="clear" w:color="auto" w:fill="FFFFFF"/>
        </w:rPr>
        <w:t xml:space="preserve">Palestinian </w:t>
      </w:r>
      <w:r w:rsidRPr="002733FD">
        <w:rPr>
          <w:rFonts w:eastAsia="Times New Roman"/>
          <w:shd w:val="clear" w:color="auto" w:fill="FFFFFF"/>
        </w:rPr>
        <w:t>women</w:t>
      </w:r>
      <w:r>
        <w:rPr>
          <w:rFonts w:eastAsia="Times New Roman"/>
          <w:shd w:val="clear" w:color="auto" w:fill="FFFFFF"/>
        </w:rPr>
        <w:t xml:space="preserve"> in the US t</w:t>
      </w:r>
      <w:r w:rsidRPr="002733FD">
        <w:rPr>
          <w:rFonts w:eastAsia="Times New Roman"/>
          <w:shd w:val="clear" w:color="auto" w:fill="FFFFFF"/>
        </w:rPr>
        <w:t>o enlarge their social role in addition to generating new meanings as “expressive culture of the community”</w:t>
      </w:r>
      <w:r w:rsidRPr="002733FD">
        <w:rPr>
          <w:rFonts w:eastAsia="Times New Roman"/>
          <w:vertAlign w:val="superscript"/>
        </w:rPr>
        <w:footnoteReference w:id="1"/>
      </w:r>
      <w:r w:rsidRPr="002733FD">
        <w:rPr>
          <w:rFonts w:eastAsia="Times New Roman"/>
          <w:shd w:val="clear" w:color="auto" w:fill="FFFFFF"/>
        </w:rPr>
        <w:t xml:space="preserve"> for a displaced population.</w:t>
      </w:r>
    </w:p>
    <w:p w14:paraId="061C40B3" w14:textId="04F16EC1" w:rsidR="0014099D" w:rsidRDefault="002733FD" w:rsidP="00AA13EE">
      <w:pPr>
        <w:rPr>
          <w:rFonts w:eastAsia="Times New Roman"/>
          <w:shd w:val="clear" w:color="auto" w:fill="FFFFFF"/>
        </w:rPr>
      </w:pPr>
      <w:r w:rsidRPr="002733FD">
        <w:rPr>
          <w:rFonts w:eastAsia="Times New Roman"/>
          <w:shd w:val="clear" w:color="auto" w:fill="FFFFFF"/>
        </w:rPr>
        <w:lastRenderedPageBreak/>
        <w:t>Clothing conventions function as devices of social and cultural powers</w:t>
      </w:r>
      <w:r w:rsidR="00CD4056">
        <w:rPr>
          <w:rFonts w:eastAsia="Times New Roman"/>
          <w:shd w:val="clear" w:color="auto" w:fill="FFFFFF"/>
        </w:rPr>
        <w:t xml:space="preserve">, and these powers </w:t>
      </w:r>
      <w:r w:rsidRPr="002733FD">
        <w:rPr>
          <w:rFonts w:eastAsia="Times New Roman"/>
          <w:shd w:val="clear" w:color="auto" w:fill="FFFFFF"/>
        </w:rPr>
        <w:t>operate to reveal the cultural particularities that “discipline the body.”</w:t>
      </w:r>
      <w:r w:rsidRPr="002733FD">
        <w:rPr>
          <w:rFonts w:eastAsia="Times New Roman"/>
          <w:vertAlign w:val="superscript"/>
        </w:rPr>
        <w:footnoteReference w:id="2"/>
      </w:r>
      <w:r w:rsidR="000E48DE">
        <w:rPr>
          <w:rFonts w:eastAsia="Times New Roman"/>
          <w:shd w:val="clear" w:color="auto" w:fill="FFFFFF"/>
        </w:rPr>
        <w:t xml:space="preserve"> </w:t>
      </w:r>
      <w:r w:rsidR="00B27A00">
        <w:rPr>
          <w:rFonts w:eastAsia="Times New Roman"/>
          <w:shd w:val="clear" w:color="auto" w:fill="FFFFFF"/>
        </w:rPr>
        <w:t>B</w:t>
      </w:r>
      <w:r w:rsidR="00B27A00" w:rsidRPr="002733FD">
        <w:rPr>
          <w:rFonts w:eastAsia="Times New Roman"/>
          <w:shd w:val="clear" w:color="auto" w:fill="FFFFFF"/>
        </w:rPr>
        <w:t>y confirming these conventions</w:t>
      </w:r>
      <w:r w:rsidR="00B27A00">
        <w:rPr>
          <w:rFonts w:eastAsia="Times New Roman"/>
          <w:shd w:val="clear" w:color="auto" w:fill="FFFFFF"/>
        </w:rPr>
        <w:t>, i</w:t>
      </w:r>
      <w:r w:rsidRPr="002733FD">
        <w:rPr>
          <w:rFonts w:eastAsia="Times New Roman"/>
          <w:shd w:val="clear" w:color="auto" w:fill="FFFFFF"/>
        </w:rPr>
        <w:t xml:space="preserve">ndividuals may construct a comfortable and dynamic zone and affirm their identity in relation to their communities. </w:t>
      </w:r>
      <w:r w:rsidR="001601BA">
        <w:rPr>
          <w:rFonts w:eastAsia="Times New Roman"/>
          <w:shd w:val="clear" w:color="auto" w:fill="FFFFFF"/>
        </w:rPr>
        <w:t>Clothing also reflects</w:t>
      </w:r>
      <w:r w:rsidR="001601BA" w:rsidRPr="001601BA">
        <w:rPr>
          <w:rFonts w:eastAsia="Times New Roman"/>
          <w:shd w:val="clear" w:color="auto" w:fill="FFFFFF"/>
        </w:rPr>
        <w:t xml:space="preserve"> the intersection between personal and group identity in which personal taste of how to dress i</w:t>
      </w:r>
      <w:r w:rsidR="001601BA">
        <w:rPr>
          <w:rFonts w:eastAsia="Times New Roman"/>
          <w:shd w:val="clear" w:color="auto" w:fill="FFFFFF"/>
        </w:rPr>
        <w:t>s reflected and certain spaces such as</w:t>
      </w:r>
      <w:r w:rsidR="001601BA" w:rsidRPr="001601BA">
        <w:rPr>
          <w:rFonts w:eastAsia="Times New Roman"/>
          <w:shd w:val="clear" w:color="auto" w:fill="FFFFFF"/>
        </w:rPr>
        <w:t xml:space="preserve"> community gatherings, ce</w:t>
      </w:r>
      <w:r w:rsidR="001601BA">
        <w:rPr>
          <w:rFonts w:eastAsia="Times New Roman"/>
          <w:shd w:val="clear" w:color="auto" w:fill="FFFFFF"/>
        </w:rPr>
        <w:t>lebrations, workplace, and college</w:t>
      </w:r>
      <w:r w:rsidR="001601BA" w:rsidRPr="001601BA">
        <w:rPr>
          <w:rFonts w:eastAsia="Times New Roman"/>
          <w:shd w:val="clear" w:color="auto" w:fill="FFFFFF"/>
        </w:rPr>
        <w:t xml:space="preserve"> are used to demonstrate how </w:t>
      </w:r>
      <w:r w:rsidR="001601BA">
        <w:rPr>
          <w:rFonts w:eastAsia="Times New Roman"/>
          <w:shd w:val="clear" w:color="auto" w:fill="FFFFFF"/>
        </w:rPr>
        <w:t xml:space="preserve">the function and meaning of dress </w:t>
      </w:r>
      <w:r w:rsidR="001601BA" w:rsidRPr="001601BA">
        <w:rPr>
          <w:rFonts w:eastAsia="Times New Roman"/>
          <w:shd w:val="clear" w:color="auto" w:fill="FFFFFF"/>
        </w:rPr>
        <w:t>change in different social settings.</w:t>
      </w:r>
      <w:r w:rsidR="000E48DE">
        <w:rPr>
          <w:rFonts w:eastAsia="Times New Roman"/>
          <w:shd w:val="clear" w:color="auto" w:fill="FFFFFF"/>
        </w:rPr>
        <w:t xml:space="preserve"> </w:t>
      </w:r>
      <w:r w:rsidR="0014099D">
        <w:rPr>
          <w:rFonts w:eastAsia="Times New Roman"/>
          <w:shd w:val="clear" w:color="auto" w:fill="FFFFFF"/>
        </w:rPr>
        <w:t>In this way, w</w:t>
      </w:r>
      <w:r w:rsidRPr="002733FD">
        <w:rPr>
          <w:rFonts w:eastAsia="Times New Roman"/>
          <w:shd w:val="clear" w:color="auto" w:fill="FFFFFF"/>
        </w:rPr>
        <w:t xml:space="preserve">omen deliberately choose to maneuver within their society’s standard code of dress in order to increase their mobility. </w:t>
      </w:r>
      <w:r w:rsidR="00DB6573">
        <w:rPr>
          <w:rFonts w:eastAsia="Times New Roman"/>
          <w:shd w:val="clear" w:color="auto" w:fill="FFFFFF"/>
        </w:rPr>
        <w:t>They also circumvent and redefine conventional constructions.</w:t>
      </w:r>
      <w:r w:rsidR="0014099D">
        <w:rPr>
          <w:rFonts w:eastAsia="Times New Roman"/>
          <w:shd w:val="clear" w:color="auto" w:fill="FFFFFF"/>
        </w:rPr>
        <w:t xml:space="preserve"> In Palestinian context, these conventions are related to how women’</w:t>
      </w:r>
      <w:r w:rsidR="00106E39">
        <w:rPr>
          <w:rFonts w:eastAsia="Times New Roman"/>
          <w:shd w:val="clear" w:color="auto" w:fill="FFFFFF"/>
        </w:rPr>
        <w:t>s roles are</w:t>
      </w:r>
      <w:r w:rsidR="000E48DE">
        <w:rPr>
          <w:rFonts w:eastAsia="Times New Roman"/>
          <w:shd w:val="clear" w:color="auto" w:fill="FFFFFF"/>
        </w:rPr>
        <w:t xml:space="preserve"> </w:t>
      </w:r>
      <w:r w:rsidR="00106E39">
        <w:rPr>
          <w:rFonts w:eastAsia="Times New Roman"/>
          <w:shd w:val="clear" w:color="auto" w:fill="FFFFFF"/>
        </w:rPr>
        <w:t>shaped</w:t>
      </w:r>
      <w:r w:rsidR="000E48DE">
        <w:rPr>
          <w:rFonts w:eastAsia="Times New Roman"/>
          <w:shd w:val="clear" w:color="auto" w:fill="FFFFFF"/>
        </w:rPr>
        <w:t xml:space="preserve"> </w:t>
      </w:r>
      <w:r w:rsidR="0014099D" w:rsidRPr="0014099D">
        <w:rPr>
          <w:rFonts w:eastAsia="Times New Roman"/>
          <w:shd w:val="clear" w:color="auto" w:fill="FFFFFF"/>
        </w:rPr>
        <w:t>in the context</w:t>
      </w:r>
      <w:r w:rsidR="00106E39">
        <w:rPr>
          <w:rFonts w:eastAsia="Times New Roman"/>
          <w:shd w:val="clear" w:color="auto" w:fill="FFFFFF"/>
        </w:rPr>
        <w:t>s</w:t>
      </w:r>
      <w:r w:rsidR="0014099D" w:rsidRPr="0014099D">
        <w:rPr>
          <w:rFonts w:eastAsia="Times New Roman"/>
          <w:shd w:val="clear" w:color="auto" w:fill="FFFFFF"/>
        </w:rPr>
        <w:t xml:space="preserve"> of colonial, </w:t>
      </w:r>
      <w:r w:rsidR="00106E39">
        <w:rPr>
          <w:rFonts w:eastAsia="Times New Roman"/>
          <w:shd w:val="clear" w:color="auto" w:fill="FFFFFF"/>
        </w:rPr>
        <w:t>national, and Islamic discourses; these roles define them</w:t>
      </w:r>
      <w:r w:rsidR="0014099D" w:rsidRPr="0014099D">
        <w:rPr>
          <w:rFonts w:eastAsia="Times New Roman"/>
          <w:shd w:val="clear" w:color="auto" w:fill="FFFFFF"/>
        </w:rPr>
        <w:t xml:space="preserve"> as the keeper of the nation honor, </w:t>
      </w:r>
      <w:r w:rsidR="007B1D7E">
        <w:rPr>
          <w:rFonts w:eastAsia="Times New Roman"/>
          <w:shd w:val="clear" w:color="auto" w:fill="FFFFFF"/>
        </w:rPr>
        <w:t>raising</w:t>
      </w:r>
      <w:r w:rsidR="0014099D" w:rsidRPr="0014099D">
        <w:rPr>
          <w:rFonts w:eastAsia="Times New Roman"/>
          <w:shd w:val="clear" w:color="auto" w:fill="FFFFFF"/>
        </w:rPr>
        <w:t xml:space="preserve"> the nation</w:t>
      </w:r>
      <w:r w:rsidR="000E48DE">
        <w:rPr>
          <w:rFonts w:eastAsia="Times New Roman"/>
          <w:shd w:val="clear" w:color="auto" w:fill="FFFFFF"/>
        </w:rPr>
        <w:t>’</w:t>
      </w:r>
      <w:r w:rsidR="0014099D" w:rsidRPr="0014099D">
        <w:rPr>
          <w:rFonts w:eastAsia="Times New Roman"/>
          <w:shd w:val="clear" w:color="auto" w:fill="FFFFFF"/>
        </w:rPr>
        <w:t xml:space="preserve">s young generation, </w:t>
      </w:r>
      <w:r w:rsidR="007B1D7E">
        <w:rPr>
          <w:rFonts w:eastAsia="Times New Roman"/>
          <w:shd w:val="clear" w:color="auto" w:fill="FFFFFF"/>
        </w:rPr>
        <w:t>the</w:t>
      </w:r>
      <w:r w:rsidR="0014099D" w:rsidRPr="0014099D">
        <w:rPr>
          <w:rFonts w:eastAsia="Times New Roman"/>
          <w:shd w:val="clear" w:color="auto" w:fill="FFFFFF"/>
        </w:rPr>
        <w:t xml:space="preserve"> household managers, </w:t>
      </w:r>
      <w:r w:rsidR="007B1D7E">
        <w:rPr>
          <w:rFonts w:eastAsia="Times New Roman"/>
          <w:shd w:val="clear" w:color="auto" w:fill="FFFFFF"/>
        </w:rPr>
        <w:t xml:space="preserve">symbols of modernization, and the like, for which </w:t>
      </w:r>
      <w:r w:rsidR="0014099D" w:rsidRPr="0014099D">
        <w:rPr>
          <w:rFonts w:eastAsia="Times New Roman"/>
          <w:shd w:val="clear" w:color="auto" w:fill="FFFFFF"/>
        </w:rPr>
        <w:t>dress is used as an indicators of what these disc</w:t>
      </w:r>
      <w:r w:rsidR="007B1D7E">
        <w:rPr>
          <w:rFonts w:eastAsia="Times New Roman"/>
          <w:shd w:val="clear" w:color="auto" w:fill="FFFFFF"/>
        </w:rPr>
        <w:t xml:space="preserve">ourses prescribed for the women. </w:t>
      </w:r>
    </w:p>
    <w:p w14:paraId="04EACA54" w14:textId="7BF64645" w:rsidR="00874549" w:rsidRDefault="00C152D6" w:rsidP="00AA13EE">
      <w:pPr>
        <w:rPr>
          <w:rFonts w:eastAsia="Times New Roman"/>
          <w:shd w:val="clear" w:color="auto" w:fill="FFFFFF"/>
        </w:rPr>
      </w:pPr>
      <w:r>
        <w:rPr>
          <w:rFonts w:eastAsia="Times New Roman"/>
          <w:shd w:val="clear" w:color="auto" w:fill="FFFFFF"/>
        </w:rPr>
        <w:t>In addition, in diaspora context</w:t>
      </w:r>
      <w:r w:rsidRPr="009C4046">
        <w:rPr>
          <w:rFonts w:eastAsia="Times New Roman"/>
          <w:shd w:val="clear" w:color="auto" w:fill="FFFFFF"/>
        </w:rPr>
        <w:t>,</w:t>
      </w:r>
      <w:r w:rsidR="000E48DE">
        <w:rPr>
          <w:rFonts w:eastAsia="Times New Roman"/>
          <w:shd w:val="clear" w:color="auto" w:fill="FFFFFF"/>
        </w:rPr>
        <w:t xml:space="preserve"> </w:t>
      </w:r>
      <w:r w:rsidR="002733FD" w:rsidRPr="002733FD">
        <w:rPr>
          <w:rFonts w:eastAsia="Times New Roman"/>
          <w:shd w:val="clear" w:color="auto" w:fill="FFFFFF"/>
        </w:rPr>
        <w:t xml:space="preserve">Palestinian American women revitalize the meaning of cultural dress and incorporate contemporary fashion into its design as an act of contesting the binary between mainstream fashion and traditional garb. </w:t>
      </w:r>
      <w:r w:rsidR="00FC3340">
        <w:rPr>
          <w:rFonts w:eastAsia="Times New Roman"/>
          <w:shd w:val="clear" w:color="auto" w:fill="FFFFFF"/>
        </w:rPr>
        <w:t xml:space="preserve">In this way, women </w:t>
      </w:r>
      <w:r w:rsidR="00FC3340" w:rsidRPr="009C4046">
        <w:rPr>
          <w:rFonts w:eastAsia="Times New Roman"/>
          <w:shd w:val="clear" w:color="auto" w:fill="FFFFFF"/>
        </w:rPr>
        <w:t>claim</w:t>
      </w:r>
      <w:r w:rsidR="000E48DE">
        <w:rPr>
          <w:rFonts w:eastAsia="Times New Roman"/>
          <w:shd w:val="clear" w:color="auto" w:fill="FFFFFF"/>
        </w:rPr>
        <w:t xml:space="preserve"> </w:t>
      </w:r>
      <w:r w:rsidR="00FC3340" w:rsidRPr="00FC3340">
        <w:rPr>
          <w:rFonts w:eastAsia="Times New Roman"/>
          <w:shd w:val="clear" w:color="auto" w:fill="FFFFFF"/>
        </w:rPr>
        <w:t xml:space="preserve">a space </w:t>
      </w:r>
      <w:r w:rsidR="000E48DE">
        <w:rPr>
          <w:rFonts w:eastAsia="Times New Roman"/>
          <w:shd w:val="clear" w:color="auto" w:fill="FFFFFF"/>
        </w:rPr>
        <w:t xml:space="preserve">of their own </w:t>
      </w:r>
      <w:r w:rsidR="00FC3340" w:rsidRPr="00FC3340">
        <w:rPr>
          <w:rFonts w:eastAsia="Times New Roman"/>
          <w:shd w:val="clear" w:color="auto" w:fill="FFFFFF"/>
        </w:rPr>
        <w:t>within the national discourse and</w:t>
      </w:r>
      <w:r w:rsidR="000E48DE">
        <w:rPr>
          <w:rFonts w:eastAsia="Times New Roman"/>
          <w:shd w:val="clear" w:color="auto" w:fill="FFFFFF"/>
        </w:rPr>
        <w:t xml:space="preserve"> to affirm gendered cultural control over bodies. </w:t>
      </w:r>
      <w:r w:rsidR="00FC3340" w:rsidRPr="000E48DE">
        <w:rPr>
          <w:rFonts w:eastAsia="Times New Roman"/>
          <w:shd w:val="clear" w:color="auto" w:fill="FFFFFF"/>
        </w:rPr>
        <w:t xml:space="preserve"> </w:t>
      </w:r>
      <w:r w:rsidR="009C4046" w:rsidRPr="000E48DE">
        <w:rPr>
          <w:rFonts w:eastAsia="Times New Roman"/>
          <w:shd w:val="clear" w:color="auto" w:fill="FFFFFF"/>
        </w:rPr>
        <w:t xml:space="preserve">Thus, </w:t>
      </w:r>
      <w:r w:rsidR="00F14BD3">
        <w:rPr>
          <w:rFonts w:eastAsia="Times New Roman"/>
          <w:shd w:val="clear" w:color="auto" w:fill="FFFFFF"/>
        </w:rPr>
        <w:t>from</w:t>
      </w:r>
      <w:r w:rsidR="00F14BD3" w:rsidRPr="000E48DE">
        <w:rPr>
          <w:rFonts w:eastAsia="Times New Roman"/>
          <w:shd w:val="clear" w:color="auto" w:fill="FFFFFF"/>
        </w:rPr>
        <w:t xml:space="preserve"> </w:t>
      </w:r>
      <w:r w:rsidR="009C4046" w:rsidRPr="000E48DE">
        <w:rPr>
          <w:rFonts w:eastAsia="Times New Roman"/>
          <w:shd w:val="clear" w:color="auto" w:fill="FFFFFF"/>
        </w:rPr>
        <w:t>the earlier days of refugee</w:t>
      </w:r>
      <w:r w:rsidR="009C4046">
        <w:rPr>
          <w:rFonts w:eastAsia="Times New Roman"/>
          <w:shd w:val="clear" w:color="auto" w:fill="FFFFFF"/>
        </w:rPr>
        <w:t xml:space="preserve"> camps in neighboring countries to the contemporary global Palestinian diaspora, women </w:t>
      </w:r>
      <w:r w:rsidR="00D41C2C">
        <w:rPr>
          <w:rFonts w:eastAsia="Times New Roman"/>
          <w:shd w:val="clear" w:color="auto" w:fill="FFFFFF"/>
        </w:rPr>
        <w:t xml:space="preserve">have </w:t>
      </w:r>
      <w:r w:rsidR="003002D7">
        <w:rPr>
          <w:rFonts w:eastAsia="Times New Roman"/>
          <w:shd w:val="clear" w:color="auto" w:fill="FFFFFF"/>
        </w:rPr>
        <w:t xml:space="preserve">undertaken the duty of </w:t>
      </w:r>
      <w:r w:rsidR="009C4046">
        <w:rPr>
          <w:rFonts w:eastAsia="Times New Roman"/>
          <w:shd w:val="clear" w:color="auto" w:fill="FFFFFF"/>
        </w:rPr>
        <w:t>p</w:t>
      </w:r>
      <w:r w:rsidR="009C4046" w:rsidRPr="009C4046">
        <w:rPr>
          <w:rFonts w:eastAsia="Times New Roman"/>
          <w:shd w:val="clear" w:color="auto" w:fill="FFFFFF"/>
        </w:rPr>
        <w:t xml:space="preserve">reserving the dress </w:t>
      </w:r>
      <w:r w:rsidR="003002D7">
        <w:rPr>
          <w:rFonts w:eastAsia="Times New Roman"/>
          <w:shd w:val="clear" w:color="auto" w:fill="FFFFFF"/>
        </w:rPr>
        <w:t xml:space="preserve">as part of the duty </w:t>
      </w:r>
      <w:r w:rsidR="009C4046">
        <w:rPr>
          <w:rFonts w:eastAsia="Times New Roman"/>
          <w:shd w:val="clear" w:color="auto" w:fill="FFFFFF"/>
        </w:rPr>
        <w:t xml:space="preserve">to </w:t>
      </w:r>
      <w:r w:rsidR="009C4046" w:rsidRPr="009C4046">
        <w:rPr>
          <w:rFonts w:eastAsia="Times New Roman"/>
          <w:shd w:val="clear" w:color="auto" w:fill="FFFFFF"/>
        </w:rPr>
        <w:t xml:space="preserve">preserve the imagined Palestine villages erased through the Zionist colonial project in Palestine. </w:t>
      </w:r>
      <w:r w:rsidR="009D51EB" w:rsidRPr="005531B2">
        <w:rPr>
          <w:rFonts w:eastAsia="Times New Roman"/>
          <w:i/>
          <w:shd w:val="clear" w:color="auto" w:fill="FFFFFF"/>
        </w:rPr>
        <w:t>Thob</w:t>
      </w:r>
      <w:r w:rsidR="005531B2">
        <w:rPr>
          <w:rFonts w:eastAsia="Times New Roman"/>
          <w:shd w:val="clear" w:color="auto" w:fill="FFFFFF"/>
        </w:rPr>
        <w:t xml:space="preserve"> </w:t>
      </w:r>
      <w:r w:rsidR="009C4046" w:rsidRPr="009C4046">
        <w:rPr>
          <w:rFonts w:eastAsia="Times New Roman"/>
          <w:shd w:val="clear" w:color="auto" w:fill="FFFFFF"/>
        </w:rPr>
        <w:t xml:space="preserve">as </w:t>
      </w:r>
      <w:r w:rsidR="009C4046">
        <w:rPr>
          <w:rFonts w:eastAsia="Times New Roman"/>
          <w:shd w:val="clear" w:color="auto" w:fill="FFFFFF"/>
        </w:rPr>
        <w:t xml:space="preserve">the </w:t>
      </w:r>
      <w:r w:rsidR="009C4046" w:rsidRPr="009C4046">
        <w:rPr>
          <w:rFonts w:eastAsia="Times New Roman"/>
          <w:shd w:val="clear" w:color="auto" w:fill="FFFFFF"/>
        </w:rPr>
        <w:t>a</w:t>
      </w:r>
      <w:r w:rsidR="009C4046">
        <w:rPr>
          <w:rFonts w:eastAsia="Times New Roman"/>
          <w:shd w:val="clear" w:color="auto" w:fill="FFFFFF"/>
        </w:rPr>
        <w:t>u</w:t>
      </w:r>
      <w:r w:rsidR="009C4046" w:rsidRPr="009C4046">
        <w:rPr>
          <w:rFonts w:eastAsia="Times New Roman"/>
          <w:shd w:val="clear" w:color="auto" w:fill="FFFFFF"/>
        </w:rPr>
        <w:t>then</w:t>
      </w:r>
      <w:r w:rsidR="009C4046">
        <w:rPr>
          <w:rFonts w:eastAsia="Times New Roman"/>
          <w:shd w:val="clear" w:color="auto" w:fill="FFFFFF"/>
        </w:rPr>
        <w:t>t</w:t>
      </w:r>
      <w:r w:rsidR="009C4046" w:rsidRPr="009C4046">
        <w:rPr>
          <w:rFonts w:eastAsia="Times New Roman"/>
          <w:shd w:val="clear" w:color="auto" w:fill="FFFFFF"/>
        </w:rPr>
        <w:t xml:space="preserve">ic dress of the </w:t>
      </w:r>
      <w:r w:rsidR="009C4046" w:rsidRPr="009C4046">
        <w:rPr>
          <w:rFonts w:eastAsia="Times New Roman"/>
          <w:i/>
          <w:shd w:val="clear" w:color="auto" w:fill="FFFFFF"/>
        </w:rPr>
        <w:t>fallaha</w:t>
      </w:r>
      <w:r w:rsidR="009C4046">
        <w:rPr>
          <w:rFonts w:eastAsia="Times New Roman"/>
          <w:i/>
          <w:shd w:val="clear" w:color="auto" w:fill="FFFFFF"/>
        </w:rPr>
        <w:t xml:space="preserve">, </w:t>
      </w:r>
      <w:r w:rsidR="009C4046">
        <w:rPr>
          <w:rFonts w:eastAsia="Times New Roman"/>
          <w:shd w:val="clear" w:color="auto" w:fill="FFFFFF"/>
        </w:rPr>
        <w:t xml:space="preserve">the </w:t>
      </w:r>
      <w:r w:rsidR="009C4046" w:rsidRPr="009C4046">
        <w:rPr>
          <w:rFonts w:eastAsia="Times New Roman"/>
          <w:shd w:val="clear" w:color="auto" w:fill="FFFFFF"/>
        </w:rPr>
        <w:t>Palestinian peasant</w:t>
      </w:r>
      <w:r w:rsidR="009C4046">
        <w:rPr>
          <w:rFonts w:eastAsia="Times New Roman"/>
          <w:shd w:val="clear" w:color="auto" w:fill="FFFFFF"/>
        </w:rPr>
        <w:t xml:space="preserve">, </w:t>
      </w:r>
      <w:r w:rsidR="00C97779">
        <w:rPr>
          <w:rFonts w:eastAsia="Times New Roman"/>
          <w:shd w:val="clear" w:color="auto" w:fill="FFFFFF"/>
        </w:rPr>
        <w:t xml:space="preserve">has become the embodiment of the </w:t>
      </w:r>
      <w:r w:rsidR="00EC2E4C">
        <w:rPr>
          <w:rFonts w:eastAsia="Times New Roman"/>
          <w:shd w:val="clear" w:color="auto" w:fill="FFFFFF"/>
        </w:rPr>
        <w:t xml:space="preserve">idealization of </w:t>
      </w:r>
      <w:r w:rsidR="00C97779">
        <w:rPr>
          <w:rFonts w:eastAsia="Times New Roman"/>
          <w:shd w:val="clear" w:color="auto" w:fill="FFFFFF"/>
        </w:rPr>
        <w:t xml:space="preserve">the Palestinian land and community, </w:t>
      </w:r>
      <w:r w:rsidR="00333282">
        <w:rPr>
          <w:rFonts w:eastAsia="Times New Roman"/>
          <w:shd w:val="clear" w:color="auto" w:fill="FFFFFF"/>
        </w:rPr>
        <w:t xml:space="preserve">symbol of national unity, perseverance of culture, resistance to colonialism and occupation, </w:t>
      </w:r>
      <w:r w:rsidR="00EC2E4C">
        <w:rPr>
          <w:rFonts w:eastAsia="Times New Roman"/>
          <w:shd w:val="clear" w:color="auto" w:fill="FFFFFF"/>
        </w:rPr>
        <w:t xml:space="preserve">and </w:t>
      </w:r>
      <w:r w:rsidR="00EC2E4C" w:rsidRPr="00EC2E4C">
        <w:rPr>
          <w:rFonts w:eastAsia="Times New Roman"/>
          <w:shd w:val="clear" w:color="auto" w:fill="FFFFFF"/>
        </w:rPr>
        <w:t xml:space="preserve">nostalgic longing for </w:t>
      </w:r>
      <w:r w:rsidR="00333282">
        <w:rPr>
          <w:rFonts w:eastAsia="Times New Roman"/>
          <w:shd w:val="clear" w:color="auto" w:fill="FFFFFF"/>
        </w:rPr>
        <w:t xml:space="preserve">and political expression of </w:t>
      </w:r>
      <w:r w:rsidR="003A469C">
        <w:rPr>
          <w:rFonts w:eastAsia="Times New Roman"/>
          <w:shd w:val="clear" w:color="auto" w:fill="FFFFFF"/>
        </w:rPr>
        <w:t xml:space="preserve">group </w:t>
      </w:r>
      <w:r w:rsidR="00D56B98">
        <w:rPr>
          <w:rFonts w:eastAsia="Times New Roman"/>
          <w:shd w:val="clear" w:color="auto" w:fill="FFFFFF"/>
        </w:rPr>
        <w:t>identity</w:t>
      </w:r>
      <w:r w:rsidR="00006509">
        <w:rPr>
          <w:rFonts w:eastAsia="Times New Roman"/>
          <w:shd w:val="clear" w:color="auto" w:fill="FFFFFF"/>
        </w:rPr>
        <w:t xml:space="preserve"> as a displaced group</w:t>
      </w:r>
      <w:r w:rsidR="00333282">
        <w:rPr>
          <w:rFonts w:eastAsia="Times New Roman"/>
          <w:shd w:val="clear" w:color="auto" w:fill="FFFFFF"/>
        </w:rPr>
        <w:t xml:space="preserve">. </w:t>
      </w:r>
    </w:p>
    <w:p w14:paraId="3E60ADF1" w14:textId="0480FB10" w:rsidR="000E6DD7" w:rsidRDefault="002733FD" w:rsidP="00AA13EE">
      <w:pPr>
        <w:rPr>
          <w:rFonts w:eastAsia="Times New Roman"/>
          <w:shd w:val="clear" w:color="auto" w:fill="FFFFFF"/>
        </w:rPr>
      </w:pPr>
      <w:r w:rsidRPr="002733FD">
        <w:rPr>
          <w:rFonts w:eastAsia="Times New Roman"/>
          <w:shd w:val="clear" w:color="auto" w:fill="FFFFFF"/>
        </w:rPr>
        <w:t xml:space="preserve">The traditional </w:t>
      </w:r>
      <w:r w:rsidR="00E2784D" w:rsidRPr="002733FD">
        <w:rPr>
          <w:rFonts w:eastAsia="Times New Roman"/>
          <w:shd w:val="clear" w:color="auto" w:fill="FFFFFF"/>
        </w:rPr>
        <w:t>dress</w:t>
      </w:r>
      <w:r w:rsidR="00E2784D">
        <w:rPr>
          <w:rFonts w:eastAsia="Times New Roman"/>
          <w:shd w:val="clear" w:color="auto" w:fill="FFFFFF"/>
        </w:rPr>
        <w:t xml:space="preserve"> of </w:t>
      </w:r>
      <w:r w:rsidR="00AB1B52">
        <w:rPr>
          <w:rFonts w:eastAsia="Times New Roman"/>
          <w:shd w:val="clear" w:color="auto" w:fill="FFFFFF"/>
        </w:rPr>
        <w:t>Palestinian women</w:t>
      </w:r>
      <w:r w:rsidR="00686EA3">
        <w:rPr>
          <w:rFonts w:eastAsia="Times New Roman"/>
          <w:shd w:val="clear" w:color="auto" w:fill="FFFFFF"/>
        </w:rPr>
        <w:t>,</w:t>
      </w:r>
      <w:r w:rsidR="00AB1B52">
        <w:rPr>
          <w:rFonts w:eastAsia="Times New Roman"/>
          <w:shd w:val="clear" w:color="auto" w:fill="FFFFFF"/>
        </w:rPr>
        <w:t xml:space="preserve"> though diverse in style and form,</w:t>
      </w:r>
      <w:r w:rsidR="00722967">
        <w:rPr>
          <w:rFonts w:eastAsia="Times New Roman"/>
          <w:shd w:val="clear" w:color="auto" w:fill="FFFFFF"/>
        </w:rPr>
        <w:t xml:space="preserve"> </w:t>
      </w:r>
      <w:r w:rsidRPr="002733FD">
        <w:rPr>
          <w:rFonts w:eastAsia="Times New Roman"/>
          <w:shd w:val="clear" w:color="auto" w:fill="FFFFFF"/>
        </w:rPr>
        <w:t xml:space="preserve">is called thob (thobe, </w:t>
      </w:r>
      <w:r w:rsidR="00F10E61">
        <w:rPr>
          <w:rFonts w:eastAsia="Times New Roman"/>
          <w:shd w:val="clear" w:color="auto" w:fill="FFFFFF"/>
        </w:rPr>
        <w:t>thawb /</w:t>
      </w:r>
      <w:r w:rsidRPr="002733FD">
        <w:rPr>
          <w:rFonts w:eastAsia="Times New Roman"/>
          <w:shd w:val="clear" w:color="auto" w:fill="FFFFFF"/>
        </w:rPr>
        <w:t xml:space="preserve">thoob) </w:t>
      </w:r>
      <w:r w:rsidR="00AB1B52">
        <w:rPr>
          <w:rFonts w:eastAsia="Times New Roman"/>
          <w:shd w:val="clear" w:color="auto" w:fill="FFFFFF"/>
        </w:rPr>
        <w:t>which</w:t>
      </w:r>
      <w:r w:rsidRPr="002733FD">
        <w:rPr>
          <w:rFonts w:eastAsia="Times New Roman"/>
          <w:shd w:val="clear" w:color="auto" w:fill="FFFFFF"/>
        </w:rPr>
        <w:t xml:space="preserve"> is an elaborate</w:t>
      </w:r>
      <w:r w:rsidR="00722967">
        <w:rPr>
          <w:rFonts w:eastAsia="Times New Roman"/>
          <w:shd w:val="clear" w:color="auto" w:fill="FFFFFF"/>
        </w:rPr>
        <w:t xml:space="preserve"> </w:t>
      </w:r>
      <w:r w:rsidRPr="002733FD">
        <w:rPr>
          <w:rFonts w:eastAsia="Times New Roman"/>
          <w:shd w:val="clear" w:color="auto" w:fill="FFFFFF"/>
        </w:rPr>
        <w:t>hand embroidered, long and long-sleeved dress</w:t>
      </w:r>
      <w:r w:rsidR="00F948A5">
        <w:rPr>
          <w:rFonts w:eastAsia="Times New Roman"/>
          <w:shd w:val="clear" w:color="auto" w:fill="FFFFFF"/>
        </w:rPr>
        <w:t>. T</w:t>
      </w:r>
      <w:r w:rsidRPr="002733FD">
        <w:rPr>
          <w:rFonts w:eastAsia="Times New Roman"/>
          <w:shd w:val="clear" w:color="auto" w:fill="FFFFFF"/>
        </w:rPr>
        <w:t xml:space="preserve">he garment </w:t>
      </w:r>
      <w:r w:rsidR="00D377F9">
        <w:rPr>
          <w:rFonts w:eastAsia="Times New Roman"/>
          <w:shd w:val="clear" w:color="auto" w:fill="FFFFFF"/>
        </w:rPr>
        <w:t>with its</w:t>
      </w:r>
      <w:r w:rsidR="00F948A5" w:rsidRPr="002733FD">
        <w:rPr>
          <w:rFonts w:eastAsia="Times New Roman"/>
          <w:shd w:val="clear" w:color="auto" w:fill="FFFFFF"/>
        </w:rPr>
        <w:t xml:space="preserve"> designs</w:t>
      </w:r>
      <w:r w:rsidR="00722967">
        <w:rPr>
          <w:rFonts w:eastAsia="Times New Roman"/>
          <w:shd w:val="clear" w:color="auto" w:fill="FFFFFF"/>
        </w:rPr>
        <w:t>,</w:t>
      </w:r>
      <w:r w:rsidR="00F948A5" w:rsidRPr="002733FD">
        <w:rPr>
          <w:rFonts w:eastAsia="Times New Roman"/>
          <w:shd w:val="clear" w:color="auto" w:fill="FFFFFF"/>
        </w:rPr>
        <w:t xml:space="preserve"> </w:t>
      </w:r>
      <w:r w:rsidR="00F948A5">
        <w:rPr>
          <w:rFonts w:eastAsia="Times New Roman"/>
          <w:shd w:val="clear" w:color="auto" w:fill="FFFFFF"/>
        </w:rPr>
        <w:t>colors</w:t>
      </w:r>
      <w:r w:rsidR="00722967">
        <w:rPr>
          <w:rFonts w:eastAsia="Times New Roman"/>
          <w:shd w:val="clear" w:color="auto" w:fill="FFFFFF"/>
        </w:rPr>
        <w:t>, and</w:t>
      </w:r>
      <w:r w:rsidR="00F948A5" w:rsidRPr="002733FD">
        <w:rPr>
          <w:rFonts w:eastAsia="Times New Roman"/>
          <w:shd w:val="clear" w:color="auto" w:fill="FFFFFF"/>
        </w:rPr>
        <w:t xml:space="preserve"> embroidery </w:t>
      </w:r>
      <w:r w:rsidR="00F948A5">
        <w:rPr>
          <w:rFonts w:eastAsia="Times New Roman"/>
          <w:shd w:val="clear" w:color="auto" w:fill="FFFFFF"/>
        </w:rPr>
        <w:t xml:space="preserve">varied from </w:t>
      </w:r>
      <w:r w:rsidR="00F948A5" w:rsidRPr="002733FD">
        <w:rPr>
          <w:rFonts w:eastAsia="Times New Roman"/>
          <w:shd w:val="clear" w:color="auto" w:fill="FFFFFF"/>
        </w:rPr>
        <w:t>one region to another</w:t>
      </w:r>
      <w:r w:rsidR="00F948A5">
        <w:rPr>
          <w:rFonts w:eastAsia="Times New Roman"/>
          <w:shd w:val="clear" w:color="auto" w:fill="FFFFFF"/>
        </w:rPr>
        <w:t xml:space="preserve"> in Palestine</w:t>
      </w:r>
      <w:r w:rsidR="00416A3B">
        <w:rPr>
          <w:rFonts w:eastAsia="Times New Roman"/>
          <w:shd w:val="clear" w:color="auto" w:fill="FFFFFF"/>
        </w:rPr>
        <w:t xml:space="preserve"> </w:t>
      </w:r>
      <w:r w:rsidR="00F948A5" w:rsidRPr="002733FD">
        <w:rPr>
          <w:rFonts w:eastAsia="Times New Roman"/>
          <w:shd w:val="clear" w:color="auto" w:fill="FFFFFF"/>
        </w:rPr>
        <w:t xml:space="preserve">yet, </w:t>
      </w:r>
      <w:r w:rsidR="00F948A5">
        <w:rPr>
          <w:rFonts w:eastAsia="Times New Roman"/>
          <w:shd w:val="clear" w:color="auto" w:fill="FFFFFF"/>
        </w:rPr>
        <w:t>due to dispersal, the style has become “universal</w:t>
      </w:r>
      <w:r w:rsidR="00F948A5" w:rsidRPr="002733FD">
        <w:rPr>
          <w:rFonts w:eastAsia="Times New Roman"/>
          <w:shd w:val="clear" w:color="auto" w:fill="FFFFFF"/>
        </w:rPr>
        <w:t>”</w:t>
      </w:r>
      <w:r w:rsidR="00F948A5">
        <w:rPr>
          <w:rFonts w:eastAsia="Times New Roman"/>
          <w:shd w:val="clear" w:color="auto" w:fill="FFFFFF"/>
        </w:rPr>
        <w:t xml:space="preserve"> in time.</w:t>
      </w:r>
      <w:r w:rsidR="00F948A5" w:rsidRPr="002733FD">
        <w:rPr>
          <w:rFonts w:eastAsia="Times New Roman"/>
          <w:vertAlign w:val="superscript"/>
        </w:rPr>
        <w:footnoteReference w:id="3"/>
      </w:r>
      <w:r w:rsidR="00E34C7F">
        <w:rPr>
          <w:rFonts w:eastAsia="Times New Roman"/>
          <w:shd w:val="clear" w:color="auto" w:fill="FFFFFF"/>
        </w:rPr>
        <w:t xml:space="preserve"> Now, i</w:t>
      </w:r>
      <w:r w:rsidRPr="002733FD">
        <w:rPr>
          <w:rFonts w:eastAsia="Times New Roman"/>
          <w:shd w:val="clear" w:color="auto" w:fill="FFFFFF"/>
        </w:rPr>
        <w:t>t constitutes one of the major objects of the Palestinian heritage preservation agenda.</w:t>
      </w:r>
      <w:r w:rsidRPr="002733FD">
        <w:rPr>
          <w:rFonts w:eastAsia="Times New Roman"/>
          <w:vertAlign w:val="superscript"/>
        </w:rPr>
        <w:footnoteReference w:id="4"/>
      </w:r>
      <w:r w:rsidR="00416A3B">
        <w:rPr>
          <w:rFonts w:eastAsia="Times New Roman"/>
          <w:shd w:val="clear" w:color="auto" w:fill="FFFFFF"/>
        </w:rPr>
        <w:t xml:space="preserve"> </w:t>
      </w:r>
      <w:r w:rsidR="004E742A">
        <w:rPr>
          <w:rFonts w:eastAsia="Times New Roman"/>
          <w:shd w:val="clear" w:color="auto" w:fill="FFFFFF"/>
        </w:rPr>
        <w:t>Various</w:t>
      </w:r>
      <w:r w:rsidR="00501227">
        <w:rPr>
          <w:rFonts w:eastAsia="Times New Roman"/>
          <w:shd w:val="clear" w:color="auto" w:fill="FFFFFF"/>
        </w:rPr>
        <w:t xml:space="preserve"> studies addressed </w:t>
      </w:r>
      <w:r w:rsidR="00416A3B">
        <w:rPr>
          <w:rFonts w:eastAsia="Times New Roman"/>
          <w:shd w:val="clear" w:color="auto" w:fill="FFFFFF"/>
        </w:rPr>
        <w:t>Palestinian</w:t>
      </w:r>
      <w:r w:rsidR="00416A3B" w:rsidRPr="00BC72AB">
        <w:rPr>
          <w:rFonts w:eastAsia="Times New Roman"/>
          <w:shd w:val="clear" w:color="auto" w:fill="FFFFFF"/>
        </w:rPr>
        <w:t xml:space="preserve"> </w:t>
      </w:r>
      <w:r w:rsidR="00BC72AB" w:rsidRPr="00BC72AB">
        <w:rPr>
          <w:rFonts w:eastAsia="Times New Roman"/>
          <w:shd w:val="clear" w:color="auto" w:fill="FFFFFF"/>
        </w:rPr>
        <w:t xml:space="preserve">dress </w:t>
      </w:r>
      <w:r w:rsidR="00CD1DBF" w:rsidRPr="00BC72AB">
        <w:rPr>
          <w:rFonts w:eastAsia="Times New Roman"/>
          <w:shd w:val="clear" w:color="auto" w:fill="FFFFFF"/>
        </w:rPr>
        <w:t>as</w:t>
      </w:r>
      <w:r w:rsidR="00CD1DBF">
        <w:rPr>
          <w:rFonts w:eastAsia="Times New Roman"/>
          <w:shd w:val="clear" w:color="auto" w:fill="FFFFFF"/>
        </w:rPr>
        <w:t xml:space="preserve"> one of the main objects of material culture serving the maintenance of the heritage of the nation</w:t>
      </w:r>
      <w:r w:rsidR="00CD1DBF" w:rsidRPr="00BC72AB">
        <w:rPr>
          <w:rFonts w:eastAsia="Times New Roman"/>
          <w:shd w:val="clear" w:color="auto" w:fill="FFFFFF"/>
        </w:rPr>
        <w:t xml:space="preserve"> </w:t>
      </w:r>
      <w:r w:rsidR="00BC72AB">
        <w:rPr>
          <w:rFonts w:eastAsia="Times New Roman"/>
          <w:shd w:val="clear" w:color="auto" w:fill="FFFFFF"/>
        </w:rPr>
        <w:t>.</w:t>
      </w:r>
      <w:r w:rsidR="00AC59E8">
        <w:rPr>
          <w:rFonts w:eastAsia="Times New Roman"/>
          <w:shd w:val="clear" w:color="auto" w:fill="FFFFFF"/>
        </w:rPr>
        <w:t xml:space="preserve"> Yet, t</w:t>
      </w:r>
      <w:r w:rsidR="00482E98">
        <w:rPr>
          <w:rFonts w:eastAsia="Times New Roman"/>
          <w:shd w:val="clear" w:color="auto" w:fill="FFFFFF"/>
        </w:rPr>
        <w:t xml:space="preserve">he </w:t>
      </w:r>
      <w:r w:rsidR="00BC72AB" w:rsidRPr="00BC72AB">
        <w:rPr>
          <w:rFonts w:eastAsia="Times New Roman"/>
          <w:shd w:val="clear" w:color="auto" w:fill="FFFFFF"/>
        </w:rPr>
        <w:t>conservation of cultural artifact as a dress and inventing ways of its functionality to be use</w:t>
      </w:r>
      <w:r w:rsidR="000B592F">
        <w:rPr>
          <w:rFonts w:eastAsia="Times New Roman"/>
          <w:shd w:val="clear" w:color="auto" w:fill="FFFFFF"/>
        </w:rPr>
        <w:t xml:space="preserve">d </w:t>
      </w:r>
      <w:r w:rsidR="00BC72AB" w:rsidRPr="00BC72AB">
        <w:rPr>
          <w:rFonts w:eastAsia="Times New Roman"/>
          <w:shd w:val="clear" w:color="auto" w:fill="FFFFFF"/>
        </w:rPr>
        <w:t xml:space="preserve">in </w:t>
      </w:r>
      <w:r w:rsidR="000B592F">
        <w:rPr>
          <w:rFonts w:eastAsia="Times New Roman"/>
          <w:shd w:val="clear" w:color="auto" w:fill="FFFFFF"/>
        </w:rPr>
        <w:t xml:space="preserve">different spaces </w:t>
      </w:r>
      <w:r w:rsidR="00BC72AB" w:rsidRPr="00BC72AB">
        <w:rPr>
          <w:rFonts w:eastAsia="Times New Roman"/>
          <w:shd w:val="clear" w:color="auto" w:fill="FFFFFF"/>
        </w:rPr>
        <w:t>gives more m</w:t>
      </w:r>
      <w:r w:rsidR="00863BA4">
        <w:rPr>
          <w:rFonts w:eastAsia="Times New Roman"/>
          <w:shd w:val="clear" w:color="auto" w:fill="FFFFFF"/>
        </w:rPr>
        <w:t>eanings than national symbolism;</w:t>
      </w:r>
      <w:r w:rsidR="00BC72AB" w:rsidRPr="00BC72AB">
        <w:rPr>
          <w:rFonts w:eastAsia="Times New Roman"/>
          <w:shd w:val="clear" w:color="auto" w:fill="FFFFFF"/>
        </w:rPr>
        <w:t xml:space="preserve"> its designation as gender specific garb</w:t>
      </w:r>
      <w:r w:rsidR="00842C8E">
        <w:rPr>
          <w:rFonts w:eastAsia="Times New Roman"/>
          <w:shd w:val="clear" w:color="auto" w:fill="FFFFFF"/>
        </w:rPr>
        <w:t>- with importance to the nation-</w:t>
      </w:r>
      <w:r w:rsidR="00BC72AB" w:rsidRPr="00BC72AB">
        <w:rPr>
          <w:rFonts w:eastAsia="Times New Roman"/>
          <w:shd w:val="clear" w:color="auto" w:fill="FFFFFF"/>
        </w:rPr>
        <w:t xml:space="preserve"> allows women to use and implement their fashionable tastes</w:t>
      </w:r>
      <w:r w:rsidR="005575F4">
        <w:rPr>
          <w:rFonts w:eastAsia="Times New Roman"/>
          <w:shd w:val="clear" w:color="auto" w:fill="FFFFFF"/>
        </w:rPr>
        <w:t xml:space="preserve">. It </w:t>
      </w:r>
      <w:r w:rsidR="00CD1DBF">
        <w:rPr>
          <w:rFonts w:eastAsia="Times New Roman"/>
          <w:shd w:val="clear" w:color="auto" w:fill="FFFFFF"/>
        </w:rPr>
        <w:t>is</w:t>
      </w:r>
      <w:r w:rsidR="00CD1DBF" w:rsidRPr="00BC72AB">
        <w:rPr>
          <w:rFonts w:eastAsia="Times New Roman"/>
          <w:shd w:val="clear" w:color="auto" w:fill="FFFFFF"/>
        </w:rPr>
        <w:t xml:space="preserve"> </w:t>
      </w:r>
      <w:r w:rsidR="00BC72AB" w:rsidRPr="00BC72AB">
        <w:rPr>
          <w:rFonts w:eastAsia="Times New Roman"/>
          <w:shd w:val="clear" w:color="auto" w:fill="FFFFFF"/>
        </w:rPr>
        <w:t>a wom</w:t>
      </w:r>
      <w:r w:rsidR="00CD1DBF">
        <w:rPr>
          <w:rFonts w:eastAsia="Times New Roman"/>
          <w:shd w:val="clear" w:color="auto" w:fill="FFFFFF"/>
        </w:rPr>
        <w:t>e</w:t>
      </w:r>
      <w:r w:rsidR="00BC72AB" w:rsidRPr="00BC72AB">
        <w:rPr>
          <w:rFonts w:eastAsia="Times New Roman"/>
          <w:shd w:val="clear" w:color="auto" w:fill="FFFFFF"/>
        </w:rPr>
        <w:t xml:space="preserve">n controlled domain </w:t>
      </w:r>
      <w:r w:rsidR="006520CF">
        <w:rPr>
          <w:rFonts w:eastAsia="Times New Roman"/>
          <w:shd w:val="clear" w:color="auto" w:fill="FFFFFF"/>
        </w:rPr>
        <w:t xml:space="preserve">increasing their voice and visibility. </w:t>
      </w:r>
      <w:r w:rsidR="007864C9">
        <w:rPr>
          <w:rFonts w:eastAsia="Times New Roman"/>
          <w:shd w:val="clear" w:color="auto" w:fill="FFFFFF"/>
        </w:rPr>
        <w:t xml:space="preserve">As part of the meaning and symbol </w:t>
      </w:r>
      <w:r w:rsidR="00553B72" w:rsidRPr="002733FD">
        <w:rPr>
          <w:rFonts w:eastAsia="Times New Roman"/>
          <w:shd w:val="clear" w:color="auto" w:fill="FFFFFF"/>
        </w:rPr>
        <w:t xml:space="preserve">it has gained after the occupation and the </w:t>
      </w:r>
      <w:r w:rsidR="00B62089">
        <w:rPr>
          <w:rFonts w:eastAsia="Times New Roman"/>
          <w:shd w:val="clear" w:color="auto" w:fill="FFFFFF"/>
        </w:rPr>
        <w:t>displacement</w:t>
      </w:r>
      <w:r w:rsidR="00553B72" w:rsidRPr="002733FD">
        <w:rPr>
          <w:rFonts w:eastAsia="Times New Roman"/>
          <w:shd w:val="clear" w:color="auto" w:fill="FFFFFF"/>
        </w:rPr>
        <w:t>, and through the use of modern communication technologies and social media platforms to popularize th</w:t>
      </w:r>
      <w:r w:rsidR="00553B72">
        <w:rPr>
          <w:rFonts w:eastAsia="Times New Roman"/>
          <w:shd w:val="clear" w:color="auto" w:fill="FFFFFF"/>
        </w:rPr>
        <w:t>e dress and its</w:t>
      </w:r>
      <w:r w:rsidR="00553B72" w:rsidRPr="002733FD">
        <w:rPr>
          <w:rFonts w:eastAsia="Times New Roman"/>
          <w:shd w:val="clear" w:color="auto" w:fill="FFFFFF"/>
        </w:rPr>
        <w:t xml:space="preserve"> transformation, the </w:t>
      </w:r>
      <w:r w:rsidR="00553B72" w:rsidRPr="00553B72">
        <w:rPr>
          <w:rFonts w:eastAsia="Times New Roman"/>
          <w:i/>
          <w:shd w:val="clear" w:color="auto" w:fill="FFFFFF"/>
        </w:rPr>
        <w:t>thob</w:t>
      </w:r>
      <w:r w:rsidR="00553B72" w:rsidRPr="002733FD">
        <w:rPr>
          <w:rFonts w:eastAsia="Times New Roman"/>
          <w:shd w:val="clear" w:color="auto" w:fill="FFFFFF"/>
        </w:rPr>
        <w:t xml:space="preserve"> has been brought into the global mainstream</w:t>
      </w:r>
      <w:r w:rsidR="00CD1DBF">
        <w:rPr>
          <w:rFonts w:eastAsia="Times New Roman"/>
          <w:shd w:val="clear" w:color="auto" w:fill="FFFFFF"/>
        </w:rPr>
        <w:t xml:space="preserve"> by women</w:t>
      </w:r>
      <w:r w:rsidR="00553B72" w:rsidRPr="002733FD">
        <w:rPr>
          <w:rFonts w:eastAsia="Times New Roman"/>
          <w:shd w:val="clear" w:color="auto" w:fill="FFFFFF"/>
        </w:rPr>
        <w:t xml:space="preserve">. As a result, </w:t>
      </w:r>
      <w:r w:rsidR="00341290">
        <w:rPr>
          <w:rFonts w:eastAsia="Times New Roman"/>
          <w:shd w:val="clear" w:color="auto" w:fill="FFFFFF"/>
        </w:rPr>
        <w:t xml:space="preserve">through the revival of its usage, extension to its longevity, and efforts for transgenerational transmission, </w:t>
      </w:r>
      <w:r w:rsidR="00553B72" w:rsidRPr="002733FD">
        <w:rPr>
          <w:rFonts w:eastAsia="Times New Roman"/>
          <w:shd w:val="clear" w:color="auto" w:fill="FFFFFF"/>
        </w:rPr>
        <w:t xml:space="preserve">the </w:t>
      </w:r>
      <w:r w:rsidR="00553B72" w:rsidRPr="00553B72">
        <w:rPr>
          <w:rFonts w:eastAsia="Times New Roman"/>
          <w:i/>
          <w:shd w:val="clear" w:color="auto" w:fill="FFFFFF"/>
        </w:rPr>
        <w:t>thob</w:t>
      </w:r>
      <w:r w:rsidR="00553B72" w:rsidRPr="002733FD">
        <w:rPr>
          <w:rFonts w:eastAsia="Times New Roman"/>
          <w:shd w:val="clear" w:color="auto" w:fill="FFFFFF"/>
        </w:rPr>
        <w:t xml:space="preserve"> gains a more malleable and plastic cultural significance which differs from what was previously perceived to be old</w:t>
      </w:r>
      <w:r w:rsidR="00553B72">
        <w:rPr>
          <w:rFonts w:eastAsia="Times New Roman"/>
          <w:shd w:val="clear" w:color="auto" w:fill="FFFFFF"/>
        </w:rPr>
        <w:t>-</w:t>
      </w:r>
      <w:r w:rsidR="00553B72" w:rsidRPr="002733FD">
        <w:rPr>
          <w:rFonts w:eastAsia="Times New Roman"/>
          <w:shd w:val="clear" w:color="auto" w:fill="FFFFFF"/>
        </w:rPr>
        <w:t>fashion and traditional.</w:t>
      </w:r>
    </w:p>
    <w:p w14:paraId="1DFDBD96" w14:textId="647422EF" w:rsidR="00C312D2" w:rsidRDefault="00EA6CAF" w:rsidP="00AA13EE">
      <w:pPr>
        <w:rPr>
          <w:rFonts w:eastAsia="Times New Roman"/>
          <w:szCs w:val="24"/>
          <w:shd w:val="clear" w:color="auto" w:fill="FFFFFF"/>
        </w:rPr>
      </w:pPr>
      <w:r>
        <w:t>In exploring this significance, t</w:t>
      </w:r>
      <w:r w:rsidR="00F241FD">
        <w:t xml:space="preserve">his paper borrows from the (post)structuralist tenets that objects and things are “textual” formations to read, decode, and interpret, and brings it together with the key postcolonial insights and concepts including representation, hybridity, and hegemony. </w:t>
      </w:r>
      <w:r w:rsidR="00536E99" w:rsidRPr="008361E7">
        <w:rPr>
          <w:rFonts w:eastAsia="Times New Roman"/>
          <w:szCs w:val="24"/>
          <w:shd w:val="clear" w:color="auto" w:fill="FFFFFF"/>
        </w:rPr>
        <w:t>The acts involving social signs such as language and gesture construct social reality/ identity</w:t>
      </w:r>
      <w:r w:rsidR="00536E99" w:rsidRPr="0080204A">
        <w:rPr>
          <w:rFonts w:eastAsia="Times New Roman"/>
          <w:szCs w:val="24"/>
          <w:shd w:val="clear" w:color="auto" w:fill="FFFFFF"/>
        </w:rPr>
        <w:t>.</w:t>
      </w:r>
      <w:r w:rsidR="00536E99" w:rsidRPr="0080204A">
        <w:rPr>
          <w:rFonts w:eastAsia="Calibri"/>
          <w:bCs/>
          <w:szCs w:val="24"/>
          <w:vertAlign w:val="superscript"/>
        </w:rPr>
        <w:footnoteReference w:id="5"/>
      </w:r>
      <w:r w:rsidR="00536E99" w:rsidRPr="0080204A">
        <w:rPr>
          <w:rFonts w:eastAsia="Times New Roman"/>
          <w:szCs w:val="24"/>
          <w:shd w:val="clear" w:color="auto" w:fill="FFFFFF"/>
        </w:rPr>
        <w:t xml:space="preserve"> </w:t>
      </w:r>
      <w:r w:rsidR="00536E99" w:rsidRPr="008361E7">
        <w:rPr>
          <w:rFonts w:eastAsia="Times New Roman"/>
          <w:szCs w:val="24"/>
          <w:shd w:val="clear" w:color="auto" w:fill="FFFFFF"/>
        </w:rPr>
        <w:t>Dress and the redefinitions, recreations, and transformations in clothing conventions similarly point out “symbolic social signs.” These signs evolve and change; the evolution of the meaning of Palestinian cultural dress is reflected in historical context and political/ social developments shaping these contexts. Indeed, these discussions demonstrate that what we refer to as “traditional” had continuously gone through transformations throughout history. Thus, I want to note that what I mean by “traditional” Palestinian dress is in general what women used to wear in their villages before they had to leave their land</w:t>
      </w:r>
      <w:r w:rsidR="0080204A">
        <w:rPr>
          <w:rFonts w:eastAsia="Times New Roman"/>
          <w:szCs w:val="24"/>
          <w:shd w:val="clear" w:color="auto" w:fill="FFFFFF"/>
        </w:rPr>
        <w:t xml:space="preserve"> right before the nakba</w:t>
      </w:r>
      <w:r w:rsidR="00536E99" w:rsidRPr="008361E7">
        <w:rPr>
          <w:rFonts w:eastAsia="Times New Roman"/>
          <w:szCs w:val="24"/>
          <w:shd w:val="clear" w:color="auto" w:fill="FFFFFF"/>
        </w:rPr>
        <w:t xml:space="preserve">.  </w:t>
      </w:r>
      <w:r w:rsidR="0078311C">
        <w:t>The paper</w:t>
      </w:r>
      <w:r w:rsidR="00F241FD">
        <w:t xml:space="preserve"> also </w:t>
      </w:r>
      <w:r w:rsidR="00A159CE" w:rsidRPr="008361E7">
        <w:rPr>
          <w:rFonts w:eastAsia="Times New Roman"/>
          <w:szCs w:val="24"/>
          <w:shd w:val="clear" w:color="auto" w:fill="FFFFFF"/>
        </w:rPr>
        <w:t xml:space="preserve">applies gender and historical perspectives to </w:t>
      </w:r>
      <w:r w:rsidR="00D774AC" w:rsidRPr="008361E7">
        <w:rPr>
          <w:rFonts w:eastAsia="Times New Roman"/>
          <w:szCs w:val="24"/>
          <w:shd w:val="clear" w:color="auto" w:fill="FFFFFF"/>
        </w:rPr>
        <w:t xml:space="preserve">unearth generational, historical, and cultural conditions that inform and transform the ways women conceptualize the modes of dress. </w:t>
      </w:r>
      <w:r w:rsidR="00F23B10" w:rsidRPr="008361E7">
        <w:rPr>
          <w:rFonts w:eastAsia="Times New Roman"/>
          <w:szCs w:val="24"/>
          <w:shd w:val="clear" w:color="auto" w:fill="FFFFFF"/>
        </w:rPr>
        <w:t xml:space="preserve">Apart from the historical discussions, </w:t>
      </w:r>
      <w:r w:rsidR="00496211" w:rsidRPr="008361E7">
        <w:rPr>
          <w:rFonts w:eastAsia="Times New Roman"/>
          <w:szCs w:val="24"/>
          <w:shd w:val="clear" w:color="auto" w:fill="FFFFFF"/>
        </w:rPr>
        <w:t xml:space="preserve">it utilizes from the narratives of </w:t>
      </w:r>
      <w:r w:rsidR="00C2320A" w:rsidRPr="008361E7">
        <w:rPr>
          <w:rFonts w:eastAsia="Times New Roman"/>
          <w:szCs w:val="24"/>
          <w:shd w:val="clear" w:color="auto" w:fill="FFFFFF"/>
        </w:rPr>
        <w:t xml:space="preserve">twenty women belonging to the </w:t>
      </w:r>
      <w:r w:rsidR="00496211" w:rsidRPr="008361E7">
        <w:rPr>
          <w:rFonts w:eastAsia="Times New Roman"/>
          <w:szCs w:val="24"/>
          <w:shd w:val="clear" w:color="auto" w:fill="FFFFFF"/>
        </w:rPr>
        <w:t xml:space="preserve">first </w:t>
      </w:r>
      <w:r w:rsidR="00897D11" w:rsidRPr="008361E7">
        <w:rPr>
          <w:rFonts w:eastAsia="Times New Roman"/>
          <w:szCs w:val="24"/>
          <w:shd w:val="clear" w:color="auto" w:fill="FFFFFF"/>
        </w:rPr>
        <w:t xml:space="preserve">generation arriving between the 1950s-1970s and their American born daughters </w:t>
      </w:r>
      <w:r w:rsidR="00496211" w:rsidRPr="008361E7">
        <w:rPr>
          <w:rFonts w:eastAsia="Times New Roman"/>
          <w:szCs w:val="24"/>
          <w:shd w:val="clear" w:color="auto" w:fill="FFFFFF"/>
        </w:rPr>
        <w:t xml:space="preserve">in Milwaukee, </w:t>
      </w:r>
      <w:r w:rsidR="00496211" w:rsidRPr="001D3F9C">
        <w:rPr>
          <w:rFonts w:eastAsia="Times New Roman"/>
          <w:szCs w:val="24"/>
          <w:shd w:val="clear" w:color="auto" w:fill="FFFFFF"/>
        </w:rPr>
        <w:t xml:space="preserve">US. </w:t>
      </w:r>
      <w:r w:rsidR="00C2320A" w:rsidRPr="001D3F9C">
        <w:rPr>
          <w:rFonts w:eastAsia="Times New Roman"/>
          <w:szCs w:val="24"/>
          <w:shd w:val="clear" w:color="auto" w:fill="FFFFFF"/>
        </w:rPr>
        <w:t>It</w:t>
      </w:r>
      <w:r w:rsidR="00191244" w:rsidRPr="008361E7">
        <w:rPr>
          <w:rFonts w:eastAsia="Times New Roman"/>
          <w:szCs w:val="24"/>
          <w:shd w:val="clear" w:color="auto" w:fill="FFFFFF"/>
        </w:rPr>
        <w:t xml:space="preserve"> also utilizes community and family albums, videos, media appearances and online commercials</w:t>
      </w:r>
      <w:r w:rsidR="001D3F9C">
        <w:rPr>
          <w:rFonts w:eastAsia="Times New Roman"/>
          <w:szCs w:val="24"/>
          <w:shd w:val="clear" w:color="auto" w:fill="FFFFFF"/>
        </w:rPr>
        <w:t xml:space="preserve">. </w:t>
      </w:r>
      <w:r w:rsidR="00C14925" w:rsidRPr="008361E7">
        <w:rPr>
          <w:rFonts w:eastAsia="Times New Roman"/>
          <w:szCs w:val="24"/>
          <w:shd w:val="clear" w:color="auto" w:fill="FFFFFF"/>
        </w:rPr>
        <w:t>Accordingly, in this paper, I divide the evolvement of the Palestinian dress</w:t>
      </w:r>
      <w:r w:rsidR="001D3F9C">
        <w:rPr>
          <w:rFonts w:eastAsia="Times New Roman"/>
          <w:szCs w:val="24"/>
          <w:shd w:val="clear" w:color="auto" w:fill="FFFFFF"/>
        </w:rPr>
        <w:t>; f</w:t>
      </w:r>
      <w:r w:rsidR="00C14925" w:rsidRPr="008361E7">
        <w:rPr>
          <w:rFonts w:eastAsia="Times New Roman"/>
          <w:szCs w:val="24"/>
          <w:shd w:val="clear" w:color="auto" w:fill="FFFFFF"/>
        </w:rPr>
        <w:t xml:space="preserve">irst, I provide a brief review of the </w:t>
      </w:r>
      <w:r w:rsidR="00C14925" w:rsidRPr="008361E7">
        <w:rPr>
          <w:rFonts w:eastAsia="Times New Roman"/>
          <w:i/>
          <w:szCs w:val="24"/>
          <w:shd w:val="clear" w:color="auto" w:fill="FFFFFF"/>
        </w:rPr>
        <w:t>thob</w:t>
      </w:r>
      <w:r w:rsidR="00C14925" w:rsidRPr="008361E7">
        <w:rPr>
          <w:rFonts w:eastAsia="Times New Roman"/>
          <w:szCs w:val="24"/>
          <w:shd w:val="clear" w:color="auto" w:fill="FFFFFF"/>
        </w:rPr>
        <w:t xml:space="preserve"> before immigration with an emphasis on colonialism and the Orientalizing of dress and its meaning; second, I focus on the post-1948 period until the 2000s, and lastly, I deal with the contemporary orientations since the 2000s.</w:t>
      </w:r>
    </w:p>
    <w:p w14:paraId="2A5EDE76" w14:textId="77777777" w:rsidR="00F922FC" w:rsidRDefault="008F1432" w:rsidP="00AA13EE">
      <w:pPr>
        <w:pStyle w:val="Heading1"/>
      </w:pPr>
      <w:r>
        <w:t>Pre-1948</w:t>
      </w:r>
      <w:r w:rsidR="00351956">
        <w:t>: The of M</w:t>
      </w:r>
      <w:r w:rsidR="00351956" w:rsidRPr="00351956">
        <w:t xml:space="preserve">eaning of </w:t>
      </w:r>
      <w:r w:rsidR="00351956">
        <w:t>D</w:t>
      </w:r>
      <w:r w:rsidR="00351956" w:rsidRPr="00351956">
        <w:t>ress</w:t>
      </w:r>
    </w:p>
    <w:p w14:paraId="14892CD6" w14:textId="77EA2CBE" w:rsidR="008F1432" w:rsidRPr="008F1432" w:rsidRDefault="00C312D2" w:rsidP="00AA13EE">
      <w:pPr>
        <w:rPr>
          <w:rFonts w:eastAsia="Calibri"/>
        </w:rPr>
      </w:pPr>
      <w:r>
        <w:rPr>
          <w:rFonts w:eastAsia="Times New Roman"/>
          <w:b/>
          <w:bCs/>
          <w:color w:val="000000"/>
          <w:szCs w:val="24"/>
        </w:rPr>
        <w:tab/>
      </w:r>
      <w:r w:rsidR="00741B2C">
        <w:t xml:space="preserve">“Mirror,” “narrative,” “biography,” “(personal) story” are some of the words literature on </w:t>
      </w:r>
      <w:r w:rsidR="00E94DFC">
        <w:t xml:space="preserve">clothing </w:t>
      </w:r>
      <w:r w:rsidR="000556EB">
        <w:t xml:space="preserve">commonly </w:t>
      </w:r>
      <w:r w:rsidR="00741B2C">
        <w:t>uses when theorizing dress as identity</w:t>
      </w:r>
      <w:r w:rsidR="007B79BE">
        <w:t xml:space="preserve"> and contemplating on its expressive aspect beyond a basic daily need. </w:t>
      </w:r>
      <w:r w:rsidR="00FA555B">
        <w:t>Personal identity is inextricable from cultural/social/ national or other broader categories of self-affiliation. Also, dress is a major constitutive element of the collective memories of communities, and is a communicative tool of nations.</w:t>
      </w:r>
      <w:r w:rsidR="007A670F">
        <w:t xml:space="preserve"> </w:t>
      </w:r>
      <w:r w:rsidR="00150F03" w:rsidRPr="008F1432">
        <w:rPr>
          <w:rFonts w:eastAsia="Calibri"/>
        </w:rPr>
        <w:t xml:space="preserve">The expressive </w:t>
      </w:r>
      <w:r w:rsidR="00150F03">
        <w:rPr>
          <w:rFonts w:eastAsia="Calibri"/>
        </w:rPr>
        <w:t xml:space="preserve">power and symbolic </w:t>
      </w:r>
      <w:r w:rsidR="00ED49A3">
        <w:rPr>
          <w:rFonts w:eastAsia="Calibri"/>
        </w:rPr>
        <w:t>meaning</w:t>
      </w:r>
      <w:r w:rsidR="00150F03">
        <w:rPr>
          <w:rFonts w:eastAsia="Calibri"/>
        </w:rPr>
        <w:t xml:space="preserve"> of</w:t>
      </w:r>
      <w:r w:rsidR="00C51455">
        <w:rPr>
          <w:rFonts w:eastAsia="Calibri"/>
        </w:rPr>
        <w:t xml:space="preserve"> </w:t>
      </w:r>
      <w:r w:rsidR="00150F03">
        <w:rPr>
          <w:rFonts w:eastAsia="Calibri"/>
        </w:rPr>
        <w:t xml:space="preserve">Palestinian clothes, particularly </w:t>
      </w:r>
      <w:r w:rsidR="00AF2931">
        <w:rPr>
          <w:rFonts w:eastAsia="Calibri"/>
        </w:rPr>
        <w:t xml:space="preserve">as </w:t>
      </w:r>
      <w:r w:rsidR="00150F03">
        <w:rPr>
          <w:rFonts w:eastAsia="Calibri"/>
        </w:rPr>
        <w:t>political</w:t>
      </w:r>
      <w:r w:rsidR="00C51455">
        <w:rPr>
          <w:rFonts w:eastAsia="Calibri"/>
        </w:rPr>
        <w:t xml:space="preserve"> </w:t>
      </w:r>
      <w:r w:rsidR="00150F03">
        <w:rPr>
          <w:rFonts w:eastAsia="Calibri"/>
        </w:rPr>
        <w:t xml:space="preserve">expression, existed before </w:t>
      </w:r>
      <w:r w:rsidR="006261C0">
        <w:rPr>
          <w:rFonts w:eastAsia="Calibri"/>
        </w:rPr>
        <w:t xml:space="preserve">Nakba </w:t>
      </w:r>
      <w:r w:rsidR="00150F03">
        <w:rPr>
          <w:rFonts w:eastAsia="Calibri"/>
        </w:rPr>
        <w:t xml:space="preserve">. </w:t>
      </w:r>
      <w:r w:rsidR="008F1432" w:rsidRPr="008F1432">
        <w:rPr>
          <w:rFonts w:eastAsia="Calibri"/>
        </w:rPr>
        <w:t xml:space="preserve">Within the national territory, clothing reflected regional identities with differences in styles and embroidery, and interestingly </w:t>
      </w:r>
      <w:r w:rsidR="003F6A9F">
        <w:rPr>
          <w:rFonts w:eastAsia="Calibri"/>
        </w:rPr>
        <w:t>these</w:t>
      </w:r>
      <w:r w:rsidR="006261C0">
        <w:rPr>
          <w:rFonts w:eastAsia="Calibri"/>
        </w:rPr>
        <w:t xml:space="preserve"> </w:t>
      </w:r>
      <w:r w:rsidR="008F1432" w:rsidRPr="008F1432">
        <w:rPr>
          <w:rFonts w:eastAsia="Calibri"/>
        </w:rPr>
        <w:t xml:space="preserve">differences were displayed through women’s clothing while </w:t>
      </w:r>
      <w:r w:rsidR="006261C0">
        <w:rPr>
          <w:rFonts w:eastAsia="Calibri"/>
        </w:rPr>
        <w:t xml:space="preserve">that of men </w:t>
      </w:r>
      <w:r w:rsidR="008F1432" w:rsidRPr="008F1432">
        <w:rPr>
          <w:rFonts w:eastAsia="Calibri"/>
        </w:rPr>
        <w:t xml:space="preserve"> </w:t>
      </w:r>
      <w:r w:rsidR="00816041">
        <w:rPr>
          <w:rFonts w:eastAsia="Calibri"/>
        </w:rPr>
        <w:t xml:space="preserve">was largely unified and </w:t>
      </w:r>
      <w:r w:rsidR="008F1432" w:rsidRPr="008F1432">
        <w:rPr>
          <w:rFonts w:eastAsia="Calibri"/>
        </w:rPr>
        <w:t>did not display</w:t>
      </w:r>
      <w:r w:rsidR="00816041">
        <w:rPr>
          <w:rFonts w:eastAsia="Calibri"/>
        </w:rPr>
        <w:t xml:space="preserve"> much</w:t>
      </w:r>
      <w:r w:rsidR="008F1432" w:rsidRPr="008F1432">
        <w:rPr>
          <w:rFonts w:eastAsia="Calibri"/>
        </w:rPr>
        <w:t xml:space="preserve"> diversity.</w:t>
      </w:r>
      <w:r w:rsidR="008F1432" w:rsidRPr="008F1432">
        <w:rPr>
          <w:rFonts w:eastAsia="Calibri"/>
          <w:vertAlign w:val="superscript"/>
        </w:rPr>
        <w:footnoteReference w:id="6"/>
      </w:r>
      <w:r w:rsidR="006261C0">
        <w:rPr>
          <w:rFonts w:eastAsia="Calibri"/>
        </w:rPr>
        <w:t xml:space="preserve"> </w:t>
      </w:r>
      <w:r w:rsidR="008F1432" w:rsidRPr="008F1432">
        <w:rPr>
          <w:rFonts w:eastAsia="Calibri"/>
        </w:rPr>
        <w:t>Clothing similarly</w:t>
      </w:r>
      <w:r w:rsidR="00AC2D94">
        <w:rPr>
          <w:rFonts w:eastAsia="Calibri"/>
        </w:rPr>
        <w:t xml:space="preserve"> could</w:t>
      </w:r>
      <w:r w:rsidR="008F1432" w:rsidRPr="008F1432">
        <w:rPr>
          <w:rFonts w:eastAsia="Calibri"/>
        </w:rPr>
        <w:t xml:space="preserve"> reveal a woman’s marital</w:t>
      </w:r>
      <w:r w:rsidR="00AC2D94">
        <w:rPr>
          <w:rFonts w:eastAsia="Calibri"/>
        </w:rPr>
        <w:t xml:space="preserve"> and social</w:t>
      </w:r>
      <w:r w:rsidR="008F1432" w:rsidRPr="008F1432">
        <w:rPr>
          <w:rFonts w:eastAsia="Calibri"/>
        </w:rPr>
        <w:t xml:space="preserve"> status</w:t>
      </w:r>
      <w:r w:rsidR="00AC2D94">
        <w:rPr>
          <w:rFonts w:eastAsia="Calibri"/>
        </w:rPr>
        <w:t xml:space="preserve">. </w:t>
      </w:r>
      <w:r w:rsidR="00114EFD">
        <w:rPr>
          <w:rFonts w:eastAsia="Calibri"/>
        </w:rPr>
        <w:t>Such</w:t>
      </w:r>
      <w:r w:rsidR="0024492E">
        <w:rPr>
          <w:rFonts w:eastAsia="Calibri"/>
        </w:rPr>
        <w:t xml:space="preserve"> local and personal information </w:t>
      </w:r>
      <w:r w:rsidR="009F0ABB">
        <w:rPr>
          <w:rFonts w:eastAsia="Calibri"/>
        </w:rPr>
        <w:t>conveyed through</w:t>
      </w:r>
      <w:r w:rsidR="0024492E">
        <w:rPr>
          <w:rFonts w:eastAsia="Calibri"/>
        </w:rPr>
        <w:t xml:space="preserve"> dresses largely </w:t>
      </w:r>
      <w:r w:rsidR="008F1432" w:rsidRPr="008F1432">
        <w:rPr>
          <w:rFonts w:eastAsia="Calibri"/>
        </w:rPr>
        <w:t>disappeared with the modernization of clothing</w:t>
      </w:r>
      <w:r w:rsidR="0058568E">
        <w:rPr>
          <w:rFonts w:eastAsia="Calibri"/>
        </w:rPr>
        <w:t xml:space="preserve">. </w:t>
      </w:r>
      <w:r w:rsidR="008F1432" w:rsidRPr="008F1432">
        <w:rPr>
          <w:rFonts w:eastAsia="Calibri"/>
        </w:rPr>
        <w:t xml:space="preserve"> In </w:t>
      </w:r>
      <w:r w:rsidR="009D436C">
        <w:rPr>
          <w:rFonts w:eastAsia="Calibri"/>
        </w:rPr>
        <w:t>her</w:t>
      </w:r>
      <w:r w:rsidR="008F1432" w:rsidRPr="008F1432">
        <w:rPr>
          <w:rFonts w:eastAsia="Calibri"/>
        </w:rPr>
        <w:t xml:space="preserve"> research on </w:t>
      </w:r>
      <w:r w:rsidR="008F1432" w:rsidRPr="008F1432">
        <w:rPr>
          <w:rFonts w:eastAsia="Calibri"/>
          <w:i/>
        </w:rPr>
        <w:t>Palestinian Costume</w:t>
      </w:r>
      <w:r w:rsidR="008F1432" w:rsidRPr="008F1432">
        <w:rPr>
          <w:rFonts w:eastAsia="Calibri"/>
        </w:rPr>
        <w:t>, Shelagh Weir summarized the symbolism</w:t>
      </w:r>
      <w:r w:rsidR="006D04A6">
        <w:rPr>
          <w:rFonts w:eastAsia="Calibri"/>
        </w:rPr>
        <w:t xml:space="preserve"> and diversity</w:t>
      </w:r>
      <w:r w:rsidR="008F1432" w:rsidRPr="008F1432">
        <w:rPr>
          <w:rFonts w:eastAsia="Calibri"/>
        </w:rPr>
        <w:t xml:space="preserve"> of Palestinian clothing that </w:t>
      </w:r>
      <w:r w:rsidR="003B667F">
        <w:rPr>
          <w:rFonts w:eastAsia="Calibri"/>
        </w:rPr>
        <w:t>was prevalent</w:t>
      </w:r>
      <w:r w:rsidR="008F1432" w:rsidRPr="008F1432">
        <w:rPr>
          <w:rFonts w:eastAsia="Calibri"/>
        </w:rPr>
        <w:t xml:space="preserve"> until 1948:</w:t>
      </w:r>
    </w:p>
    <w:p w14:paraId="6D89CAA8" w14:textId="77777777" w:rsidR="008F1432" w:rsidRPr="008F1432" w:rsidRDefault="008F1432" w:rsidP="00AA13EE">
      <w:pPr>
        <w:rPr>
          <w:rFonts w:eastAsia="Calibri"/>
        </w:rPr>
      </w:pPr>
      <w:r w:rsidRPr="00AA13EE">
        <w:t xml:space="preserve">Up to 1948, and to an extent still today, styles of dress reflected the major social division of Palestinian society. Male and female costume differed primarily according to whether the wearer was a town dweller, villager or Bedouin, and secondarily according to the region they </w:t>
      </w:r>
      <w:r w:rsidRPr="008F1432">
        <w:rPr>
          <w:rFonts w:eastAsia="Calibri"/>
        </w:rPr>
        <w:t>came from. Within each region there were also finer distinctions between the costumes worn by the women of different villages and Bedouin tribes</w:t>
      </w:r>
      <w:r w:rsidRPr="008D1322">
        <w:rPr>
          <w:rFonts w:eastAsia="Calibri"/>
        </w:rPr>
        <w:t>, though less so that of men</w:t>
      </w:r>
      <w:r w:rsidRPr="008F1432">
        <w:rPr>
          <w:rFonts w:eastAsia="Calibri"/>
        </w:rPr>
        <w:t xml:space="preserve">. </w:t>
      </w:r>
      <w:r w:rsidRPr="008F1432">
        <w:rPr>
          <w:rFonts w:eastAsia="Calibri"/>
          <w:vertAlign w:val="superscript"/>
        </w:rPr>
        <w:footnoteReference w:id="7"/>
      </w:r>
    </w:p>
    <w:p w14:paraId="5A3082B8" w14:textId="1C968007" w:rsidR="008F1432" w:rsidRPr="008F1432" w:rsidRDefault="006261C0" w:rsidP="00EB01AD">
      <w:pPr>
        <w:rPr>
          <w:rFonts w:eastAsia="Calibri"/>
        </w:rPr>
      </w:pPr>
      <w:r w:rsidRPr="00AA13EE">
        <w:t>In that period, m</w:t>
      </w:r>
      <w:r w:rsidR="008F1432" w:rsidRPr="00AA13EE">
        <w:t xml:space="preserve">otifs </w:t>
      </w:r>
      <w:r w:rsidR="00A25E6D" w:rsidRPr="00AA13EE">
        <w:t xml:space="preserve">and designs </w:t>
      </w:r>
      <w:r w:rsidR="008F1432" w:rsidRPr="00AA13EE">
        <w:t>not only indicated the</w:t>
      </w:r>
      <w:r w:rsidR="000B3C7A" w:rsidRPr="00AA13EE">
        <w:t xml:space="preserve"> region and</w:t>
      </w:r>
      <w:r w:rsidR="008F1432" w:rsidRPr="00AA13EE">
        <w:t xml:space="preserve"> status</w:t>
      </w:r>
      <w:r w:rsidR="000B3C7A" w:rsidRPr="00AA13EE">
        <w:t xml:space="preserve"> of the wearer, </w:t>
      </w:r>
      <w:r w:rsidR="008F1432" w:rsidRPr="00AA13EE">
        <w:t xml:space="preserve">but </w:t>
      </w:r>
      <w:r w:rsidR="00431419" w:rsidRPr="00AA13EE">
        <w:t xml:space="preserve">might </w:t>
      </w:r>
      <w:r w:rsidR="008F1432" w:rsidRPr="00AA13EE">
        <w:t xml:space="preserve">also communicate personal wishes and feelings of a woman. </w:t>
      </w:r>
      <w:r w:rsidR="00431419" w:rsidRPr="00AA13EE">
        <w:t>For example, a woman could tell how</w:t>
      </w:r>
      <w:r w:rsidR="00431419">
        <w:rPr>
          <w:rFonts w:eastAsia="Calibri"/>
        </w:rPr>
        <w:t xml:space="preserve"> many children she wants through the embroidery on her dress. </w:t>
      </w:r>
      <w:r w:rsidR="008F1432" w:rsidRPr="008F1432">
        <w:rPr>
          <w:rFonts w:eastAsia="Calibri"/>
          <w:vertAlign w:val="superscript"/>
        </w:rPr>
        <w:footnoteReference w:id="8"/>
      </w:r>
      <w:r w:rsidR="008F1432" w:rsidRPr="008F1432">
        <w:rPr>
          <w:rFonts w:eastAsia="Calibri"/>
        </w:rPr>
        <w:t xml:space="preserve"> As </w:t>
      </w:r>
      <w:r w:rsidR="00431419" w:rsidRPr="00431419">
        <w:rPr>
          <w:rFonts w:eastAsia="Calibri"/>
        </w:rPr>
        <w:t xml:space="preserve">Shelagh </w:t>
      </w:r>
      <w:r w:rsidR="008F1432" w:rsidRPr="008F1432">
        <w:rPr>
          <w:rFonts w:eastAsia="Calibri"/>
        </w:rPr>
        <w:t xml:space="preserve">Weir noted, women created “their own language;” or as </w:t>
      </w:r>
      <w:r w:rsidR="006E5ABF" w:rsidRPr="008F1432">
        <w:rPr>
          <w:rFonts w:eastAsia="Calibri"/>
        </w:rPr>
        <w:t>Widad</w:t>
      </w:r>
      <w:r w:rsidR="00431419">
        <w:rPr>
          <w:rFonts w:eastAsia="Calibri"/>
        </w:rPr>
        <w:t xml:space="preserve"> </w:t>
      </w:r>
      <w:r w:rsidR="008F1432" w:rsidRPr="008F1432">
        <w:rPr>
          <w:rFonts w:eastAsia="Calibri"/>
        </w:rPr>
        <w:t>K.</w:t>
      </w:r>
      <w:r w:rsidR="00431419">
        <w:rPr>
          <w:rFonts w:eastAsia="Calibri"/>
        </w:rPr>
        <w:t xml:space="preserve"> </w:t>
      </w:r>
      <w:r w:rsidR="008F1432" w:rsidRPr="008F1432">
        <w:rPr>
          <w:rFonts w:eastAsia="Calibri"/>
        </w:rPr>
        <w:t>K</w:t>
      </w:r>
      <w:r w:rsidR="006E5ABF">
        <w:rPr>
          <w:rFonts w:eastAsia="Calibri"/>
        </w:rPr>
        <w:t>awar</w:t>
      </w:r>
      <w:r w:rsidR="00D33107">
        <w:rPr>
          <w:rFonts w:eastAsia="Calibri"/>
        </w:rPr>
        <w:t xml:space="preserve">, </w:t>
      </w:r>
      <w:r w:rsidR="00431419">
        <w:rPr>
          <w:rFonts w:eastAsia="Calibri"/>
        </w:rPr>
        <w:t xml:space="preserve">a </w:t>
      </w:r>
      <w:r w:rsidR="00D33107">
        <w:rPr>
          <w:rFonts w:eastAsia="Calibri"/>
        </w:rPr>
        <w:t>researcher</w:t>
      </w:r>
      <w:r w:rsidR="00795E52">
        <w:rPr>
          <w:rFonts w:eastAsia="Calibri"/>
        </w:rPr>
        <w:t xml:space="preserve"> and collector of</w:t>
      </w:r>
      <w:r w:rsidR="00D33107">
        <w:rPr>
          <w:rFonts w:eastAsia="Calibri"/>
        </w:rPr>
        <w:t xml:space="preserve"> Palestinian costume</w:t>
      </w:r>
      <w:r w:rsidR="00795E52">
        <w:rPr>
          <w:rFonts w:eastAsia="Calibri"/>
        </w:rPr>
        <w:t>s</w:t>
      </w:r>
      <w:r w:rsidR="00D33107">
        <w:rPr>
          <w:rFonts w:eastAsia="Calibri"/>
        </w:rPr>
        <w:t>,</w:t>
      </w:r>
      <w:r w:rsidR="008F1432" w:rsidRPr="008F1432">
        <w:rPr>
          <w:rFonts w:eastAsia="Calibri"/>
        </w:rPr>
        <w:t xml:space="preserve"> said</w:t>
      </w:r>
      <w:r w:rsidR="00491FAC">
        <w:rPr>
          <w:rFonts w:eastAsia="Calibri"/>
        </w:rPr>
        <w:t>,</w:t>
      </w:r>
      <w:r w:rsidR="008F1432" w:rsidRPr="008F1432">
        <w:rPr>
          <w:rFonts w:eastAsia="Calibri"/>
        </w:rPr>
        <w:t xml:space="preserve"> they </w:t>
      </w:r>
      <w:r w:rsidR="008F1432" w:rsidRPr="004D1273">
        <w:rPr>
          <w:rFonts w:eastAsia="Calibri"/>
          <w:i/>
        </w:rPr>
        <w:t>read</w:t>
      </w:r>
      <w:r w:rsidR="008F1432" w:rsidRPr="008F1432">
        <w:rPr>
          <w:rFonts w:eastAsia="Calibri"/>
        </w:rPr>
        <w:t xml:space="preserve"> their </w:t>
      </w:r>
      <w:r w:rsidR="008F1432" w:rsidRPr="004D1273">
        <w:rPr>
          <w:rFonts w:eastAsia="Calibri"/>
          <w:i/>
        </w:rPr>
        <w:t>stories</w:t>
      </w:r>
      <w:r w:rsidR="008F1432" w:rsidRPr="008F1432">
        <w:rPr>
          <w:rFonts w:eastAsia="Calibri"/>
        </w:rPr>
        <w:t xml:space="preserve"> through the ornamentation of their clothes.</w:t>
      </w:r>
      <w:r w:rsidR="008F1432" w:rsidRPr="008F1432">
        <w:rPr>
          <w:rFonts w:eastAsia="Calibri"/>
          <w:vertAlign w:val="superscript"/>
        </w:rPr>
        <w:footnoteReference w:id="9"/>
      </w:r>
    </w:p>
    <w:p w14:paraId="1213B812" w14:textId="7B9D83E4" w:rsidR="0090269D" w:rsidRDefault="00DC63F5" w:rsidP="00EB01AD">
      <w:pPr>
        <w:rPr>
          <w:rFonts w:eastAsia="Calibri"/>
        </w:rPr>
      </w:pPr>
      <w:r>
        <w:rPr>
          <w:rFonts w:eastAsia="Calibri"/>
        </w:rPr>
        <w:t>In pre</w:t>
      </w:r>
      <w:r w:rsidR="006D7CCF">
        <w:rPr>
          <w:rFonts w:eastAsia="Calibri"/>
        </w:rPr>
        <w:t>-</w:t>
      </w:r>
      <w:r>
        <w:rPr>
          <w:rFonts w:eastAsia="Calibri"/>
        </w:rPr>
        <w:t xml:space="preserve">1948 period, </w:t>
      </w:r>
      <w:r w:rsidR="008F1432" w:rsidRPr="008F1432">
        <w:rPr>
          <w:rFonts w:eastAsia="Calibri"/>
        </w:rPr>
        <w:t>Palestin</w:t>
      </w:r>
      <w:r w:rsidR="00614075">
        <w:rPr>
          <w:rFonts w:eastAsia="Calibri"/>
        </w:rPr>
        <w:t>ian clothing was</w:t>
      </w:r>
      <w:r w:rsidR="001D6EDD">
        <w:rPr>
          <w:rFonts w:eastAsia="Calibri"/>
        </w:rPr>
        <w:t xml:space="preserve"> also</w:t>
      </w:r>
      <w:r w:rsidR="006D7CCF">
        <w:rPr>
          <w:rFonts w:eastAsia="Calibri"/>
        </w:rPr>
        <w:t xml:space="preserve"> </w:t>
      </w:r>
      <w:r w:rsidR="00826199">
        <w:rPr>
          <w:rFonts w:eastAsia="Calibri"/>
        </w:rPr>
        <w:t xml:space="preserve">influenced </w:t>
      </w:r>
      <w:r w:rsidR="00DC1938">
        <w:rPr>
          <w:rFonts w:eastAsia="Calibri"/>
        </w:rPr>
        <w:t xml:space="preserve">by </w:t>
      </w:r>
      <w:r w:rsidR="00614075">
        <w:rPr>
          <w:rFonts w:eastAsia="Calibri"/>
        </w:rPr>
        <w:t>different cultures due to Ottoman rule and British Mandate</w:t>
      </w:r>
      <w:r w:rsidR="009F696B">
        <w:rPr>
          <w:rFonts w:eastAsia="Calibri"/>
        </w:rPr>
        <w:t>.</w:t>
      </w:r>
      <w:r w:rsidR="00F327A9">
        <w:rPr>
          <w:rFonts w:eastAsia="Calibri"/>
        </w:rPr>
        <w:t xml:space="preserve"> Yet, t</w:t>
      </w:r>
      <w:r w:rsidR="008F1432" w:rsidRPr="008F1432">
        <w:rPr>
          <w:rFonts w:eastAsia="Calibri"/>
        </w:rPr>
        <w:t xml:space="preserve">he influence of the Ottoman and European styles was stronger in urban settings than in the villages, which gave way to a more explicit division. In terms of techniques and skills, the arrival of </w:t>
      </w:r>
      <w:r w:rsidR="00982A83">
        <w:rPr>
          <w:rFonts w:eastAsia="Calibri"/>
        </w:rPr>
        <w:t xml:space="preserve">European </w:t>
      </w:r>
      <w:r w:rsidR="008F1432" w:rsidRPr="008F1432">
        <w:rPr>
          <w:rFonts w:eastAsia="Calibri"/>
        </w:rPr>
        <w:t>missionaries improved clothing as an industry; the missionaries opened schools and courses to teach crafts, which also improved the social life in small towns and villages</w:t>
      </w:r>
      <w:r w:rsidR="00687DA2">
        <w:rPr>
          <w:rFonts w:eastAsia="Calibri"/>
        </w:rPr>
        <w:t xml:space="preserve">, and </w:t>
      </w:r>
      <w:r w:rsidR="006D7CCF">
        <w:rPr>
          <w:rFonts w:eastAsia="Calibri"/>
        </w:rPr>
        <w:t xml:space="preserve">women’s </w:t>
      </w:r>
      <w:r w:rsidR="00687DA2">
        <w:rPr>
          <w:rFonts w:eastAsia="Calibri"/>
        </w:rPr>
        <w:t>participation in social life</w:t>
      </w:r>
      <w:r w:rsidR="008F1432" w:rsidRPr="008F1432">
        <w:rPr>
          <w:rFonts w:eastAsia="Calibri"/>
        </w:rPr>
        <w:t>.</w:t>
      </w:r>
      <w:r w:rsidR="008F1432" w:rsidRPr="008F1432">
        <w:rPr>
          <w:rFonts w:eastAsia="Calibri"/>
          <w:vertAlign w:val="superscript"/>
        </w:rPr>
        <w:footnoteReference w:id="10"/>
      </w:r>
      <w:r w:rsidR="008F1432" w:rsidRPr="008F1432">
        <w:rPr>
          <w:rFonts w:eastAsia="Calibri"/>
        </w:rPr>
        <w:t xml:space="preserve"> The introduction of European textiles and motifs was another outcome. </w:t>
      </w:r>
      <w:r w:rsidR="00C7050F">
        <w:rPr>
          <w:rFonts w:eastAsia="Calibri"/>
        </w:rPr>
        <w:t>Particularly, w</w:t>
      </w:r>
      <w:r w:rsidR="008F1432" w:rsidRPr="008F1432">
        <w:rPr>
          <w:rFonts w:eastAsia="Calibri"/>
        </w:rPr>
        <w:t xml:space="preserve">ith the British Mandate, the elements of clothing that indicate higher status and fashion were redefined. For instance, </w:t>
      </w:r>
      <w:r w:rsidR="008F1432" w:rsidRPr="006676A3">
        <w:rPr>
          <w:rFonts w:eastAsia="Calibri"/>
          <w:i/>
        </w:rPr>
        <w:t>shawl</w:t>
      </w:r>
      <w:r w:rsidR="008F1432" w:rsidRPr="008F1432">
        <w:rPr>
          <w:rFonts w:eastAsia="Calibri"/>
        </w:rPr>
        <w:t xml:space="preserve"> became an important complementary piece while some traditional pieces such as </w:t>
      </w:r>
      <w:r w:rsidR="008F1432" w:rsidRPr="008F1432">
        <w:rPr>
          <w:rFonts w:eastAsia="Calibri"/>
          <w:i/>
        </w:rPr>
        <w:t>khirka</w:t>
      </w:r>
      <w:r w:rsidR="008F1432" w:rsidRPr="008F1432">
        <w:rPr>
          <w:rFonts w:eastAsia="Calibri"/>
        </w:rPr>
        <w:t xml:space="preserve"> were largely abandoned.</w:t>
      </w:r>
      <w:r w:rsidR="008F1432" w:rsidRPr="008F1432">
        <w:rPr>
          <w:rFonts w:eastAsia="Calibri"/>
          <w:vertAlign w:val="superscript"/>
        </w:rPr>
        <w:footnoteReference w:id="11"/>
      </w:r>
      <w:r w:rsidR="008F1432" w:rsidRPr="008F1432">
        <w:rPr>
          <w:rFonts w:eastAsia="Calibri"/>
        </w:rPr>
        <w:t xml:space="preserve"> Towards the end of this period, with the awareness of the Zionist plans, </w:t>
      </w:r>
      <w:r w:rsidR="00F24207">
        <w:rPr>
          <w:rFonts w:eastAsia="Calibri"/>
        </w:rPr>
        <w:t xml:space="preserve">Palestinian </w:t>
      </w:r>
      <w:r w:rsidR="008F1432" w:rsidRPr="008F1432">
        <w:rPr>
          <w:rFonts w:eastAsia="Calibri"/>
        </w:rPr>
        <w:t>nationalism and its reflections in clothing began to emerge. Kawa</w:t>
      </w:r>
      <w:r w:rsidR="00E27BA9">
        <w:rPr>
          <w:rFonts w:eastAsia="Calibri"/>
        </w:rPr>
        <w:t>r</w:t>
      </w:r>
      <w:r w:rsidR="008F1432" w:rsidRPr="008F1432">
        <w:rPr>
          <w:rFonts w:eastAsia="Calibri"/>
        </w:rPr>
        <w:t xml:space="preserve"> noted that </w:t>
      </w:r>
      <w:r w:rsidR="004A245F">
        <w:rPr>
          <w:rFonts w:eastAsia="Calibri"/>
        </w:rPr>
        <w:t>based on</w:t>
      </w:r>
      <w:r w:rsidR="008F1432" w:rsidRPr="008F1432">
        <w:rPr>
          <w:rFonts w:eastAsia="Calibri"/>
        </w:rPr>
        <w:t xml:space="preserve"> this awareness, Ottoman and European hats were replaced by “Palestinian village headwear- the </w:t>
      </w:r>
      <w:r w:rsidR="008F1432" w:rsidRPr="008F1432">
        <w:rPr>
          <w:rFonts w:eastAsia="Calibri"/>
          <w:i/>
        </w:rPr>
        <w:t>keffiyeb</w:t>
      </w:r>
      <w:r w:rsidR="008F1432" w:rsidRPr="008F1432">
        <w:rPr>
          <w:rFonts w:eastAsia="Calibri"/>
        </w:rPr>
        <w:t xml:space="preserve"> and </w:t>
      </w:r>
      <w:r w:rsidR="008F1432" w:rsidRPr="008F1432">
        <w:rPr>
          <w:rFonts w:eastAsia="Calibri"/>
          <w:i/>
        </w:rPr>
        <w:t>ikal</w:t>
      </w:r>
      <w:r w:rsidR="008F1432" w:rsidRPr="008F1432">
        <w:rPr>
          <w:rFonts w:eastAsia="Calibri"/>
        </w:rPr>
        <w:t>,”</w:t>
      </w:r>
      <w:r w:rsidR="008F1432" w:rsidRPr="008F1432">
        <w:rPr>
          <w:rFonts w:eastAsia="Calibri"/>
          <w:vertAlign w:val="superscript"/>
        </w:rPr>
        <w:footnoteReference w:id="12"/>
      </w:r>
      <w:r w:rsidR="008F1432" w:rsidRPr="008F1432">
        <w:rPr>
          <w:rFonts w:eastAsia="Calibri"/>
        </w:rPr>
        <w:t xml:space="preserve"> or women’s scarves and veil. </w:t>
      </w:r>
    </w:p>
    <w:p w14:paraId="19893B3F" w14:textId="66ED1B32" w:rsidR="00C56C71" w:rsidRDefault="00175959" w:rsidP="00EB01AD">
      <w:pPr>
        <w:rPr>
          <w:rFonts w:eastAsia="Calibri"/>
        </w:rPr>
      </w:pPr>
      <w:r>
        <w:rPr>
          <w:rFonts w:eastAsia="Calibri"/>
        </w:rPr>
        <w:t xml:space="preserve">However, </w:t>
      </w:r>
      <w:r w:rsidR="00C5481C">
        <w:rPr>
          <w:rFonts w:eastAsia="Calibri"/>
        </w:rPr>
        <w:t xml:space="preserve">women </w:t>
      </w:r>
      <w:r w:rsidR="008D1322">
        <w:rPr>
          <w:rFonts w:eastAsia="Calibri"/>
        </w:rPr>
        <w:t xml:space="preserve">clothing in </w:t>
      </w:r>
      <w:r w:rsidR="0019520C">
        <w:rPr>
          <w:rFonts w:eastAsia="Calibri"/>
        </w:rPr>
        <w:t xml:space="preserve">this period is </w:t>
      </w:r>
      <w:r w:rsidR="00C5481C">
        <w:rPr>
          <w:rFonts w:eastAsia="Calibri"/>
        </w:rPr>
        <w:t xml:space="preserve">further </w:t>
      </w:r>
      <w:r w:rsidR="0019520C">
        <w:rPr>
          <w:rFonts w:eastAsia="Calibri"/>
        </w:rPr>
        <w:t xml:space="preserve">complicated by the </w:t>
      </w:r>
      <w:r w:rsidR="00C10EC5">
        <w:rPr>
          <w:rFonts w:eastAsia="Calibri"/>
        </w:rPr>
        <w:t xml:space="preserve">role of </w:t>
      </w:r>
      <w:r w:rsidR="007C40EC">
        <w:rPr>
          <w:rFonts w:eastAsia="Calibri"/>
        </w:rPr>
        <w:t xml:space="preserve">American </w:t>
      </w:r>
      <w:r w:rsidR="00C10EC5">
        <w:rPr>
          <w:rFonts w:eastAsia="Calibri"/>
        </w:rPr>
        <w:t>missionaries</w:t>
      </w:r>
      <w:r w:rsidR="001B7D2B">
        <w:rPr>
          <w:rFonts w:eastAsia="Calibri"/>
        </w:rPr>
        <w:t xml:space="preserve"> </w:t>
      </w:r>
      <w:r w:rsidR="00FD1CAC">
        <w:rPr>
          <w:rFonts w:eastAsia="Calibri"/>
        </w:rPr>
        <w:t xml:space="preserve">who gave </w:t>
      </w:r>
      <w:r w:rsidR="001B7D2B">
        <w:rPr>
          <w:rFonts w:eastAsia="Calibri"/>
        </w:rPr>
        <w:t>the dress</w:t>
      </w:r>
      <w:r w:rsidR="001B7D2B" w:rsidRPr="001B7D2B">
        <w:rPr>
          <w:rFonts w:eastAsia="Calibri"/>
        </w:rPr>
        <w:t xml:space="preserve"> binary an</w:t>
      </w:r>
      <w:r w:rsidR="0093505E">
        <w:rPr>
          <w:rFonts w:eastAsia="Calibri"/>
        </w:rPr>
        <w:t>d shifting meanings</w:t>
      </w:r>
      <w:r w:rsidR="009604D2">
        <w:rPr>
          <w:rFonts w:eastAsia="Calibri"/>
        </w:rPr>
        <w:t>; they</w:t>
      </w:r>
      <w:r w:rsidR="0093505E">
        <w:rPr>
          <w:rFonts w:eastAsia="Calibri"/>
        </w:rPr>
        <w:t xml:space="preserve"> </w:t>
      </w:r>
      <w:r w:rsidR="00C22C77">
        <w:rPr>
          <w:rFonts w:eastAsia="Calibri"/>
        </w:rPr>
        <w:t>romanticiz</w:t>
      </w:r>
      <w:r w:rsidR="009604D2">
        <w:rPr>
          <w:rFonts w:eastAsia="Calibri"/>
        </w:rPr>
        <w:t>ed</w:t>
      </w:r>
      <w:r w:rsidR="001B7D2B" w:rsidRPr="001B7D2B">
        <w:rPr>
          <w:rFonts w:eastAsia="Calibri"/>
        </w:rPr>
        <w:t xml:space="preserve"> it as </w:t>
      </w:r>
      <w:r w:rsidR="005E72FB">
        <w:rPr>
          <w:rFonts w:eastAsia="Calibri"/>
        </w:rPr>
        <w:t>belonging to Mary</w:t>
      </w:r>
      <w:r w:rsidR="004B55E7">
        <w:rPr>
          <w:rFonts w:eastAsia="Calibri"/>
        </w:rPr>
        <w:t xml:space="preserve"> </w:t>
      </w:r>
      <w:r w:rsidR="006D7CCF">
        <w:rPr>
          <w:rFonts w:eastAsia="Calibri"/>
        </w:rPr>
        <w:t xml:space="preserve">while at the same time led </w:t>
      </w:r>
      <w:r w:rsidR="004B55E7">
        <w:rPr>
          <w:rFonts w:eastAsia="Calibri"/>
        </w:rPr>
        <w:t xml:space="preserve"> the modernizing </w:t>
      </w:r>
      <w:r w:rsidR="006D7CCF">
        <w:rPr>
          <w:rFonts w:eastAsia="Calibri"/>
        </w:rPr>
        <w:t>project</w:t>
      </w:r>
      <w:r w:rsidR="005E72FB">
        <w:rPr>
          <w:rFonts w:eastAsia="Calibri"/>
        </w:rPr>
        <w:t xml:space="preserve">. </w:t>
      </w:r>
      <w:r w:rsidR="00E84C15">
        <w:rPr>
          <w:rFonts w:eastAsia="Calibri"/>
        </w:rPr>
        <w:t xml:space="preserve">Missionary teachers, for example, obliged their students to change the way they dress underlying that thobs were premodern/village dresses, which emphasized the class division. </w:t>
      </w:r>
      <w:r w:rsidR="001B1E2C">
        <w:rPr>
          <w:rFonts w:eastAsia="Calibri"/>
        </w:rPr>
        <w:t xml:space="preserve">When they were admitted to American schools, young girls were required to dress in European style; </w:t>
      </w:r>
      <w:r w:rsidR="001D696F">
        <w:rPr>
          <w:rFonts w:eastAsia="Calibri"/>
        </w:rPr>
        <w:t>“</w:t>
      </w:r>
      <w:r w:rsidR="001B1E2C" w:rsidRPr="001B1E2C">
        <w:rPr>
          <w:rFonts w:eastAsia="Calibri"/>
        </w:rPr>
        <w:t>American teachers</w:t>
      </w:r>
      <w:r w:rsidR="00B97709">
        <w:rPr>
          <w:rFonts w:eastAsia="Calibri"/>
        </w:rPr>
        <w:t xml:space="preserve"> thought they would “rescue” these “victim” girls from both the veil and the thob.</w:t>
      </w:r>
      <w:r w:rsidR="00B97709">
        <w:rPr>
          <w:rStyle w:val="FootnoteReference"/>
          <w:rFonts w:eastAsia="Calibri"/>
        </w:rPr>
        <w:footnoteReference w:id="13"/>
      </w:r>
      <w:r w:rsidR="00B97709">
        <w:rPr>
          <w:rFonts w:eastAsia="Calibri"/>
        </w:rPr>
        <w:t xml:space="preserve"> On the other hand, the Palestinian clothing was associated with </w:t>
      </w:r>
      <w:r w:rsidR="00B97709" w:rsidRPr="00B97709">
        <w:rPr>
          <w:rFonts w:eastAsia="Calibri"/>
        </w:rPr>
        <w:t>Jesus’ mother Mary’s culture. Sara Hadley</w:t>
      </w:r>
      <w:r w:rsidR="00D53C89">
        <w:rPr>
          <w:rFonts w:eastAsia="Calibri"/>
        </w:rPr>
        <w:t xml:space="preserve">, a missionary teacher, </w:t>
      </w:r>
      <w:r w:rsidR="00C56C71">
        <w:rPr>
          <w:rFonts w:eastAsia="Calibri"/>
        </w:rPr>
        <w:t>wrote in her memories</w:t>
      </w:r>
      <w:r w:rsidR="00B97709" w:rsidRPr="00B97709">
        <w:rPr>
          <w:rFonts w:eastAsia="Calibri"/>
        </w:rPr>
        <w:t xml:space="preserve"> “one</w:t>
      </w:r>
      <w:r w:rsidR="001307A1">
        <w:rPr>
          <w:rFonts w:eastAsia="Calibri"/>
        </w:rPr>
        <w:t xml:space="preserve"> </w:t>
      </w:r>
      <w:r w:rsidR="00B97709" w:rsidRPr="00B97709">
        <w:rPr>
          <w:rFonts w:eastAsia="Calibri"/>
        </w:rPr>
        <w:t>could easily imagine this homemaker, with her lovely native dress, to be</w:t>
      </w:r>
      <w:r w:rsidR="00444AFC">
        <w:rPr>
          <w:rFonts w:eastAsia="Calibri"/>
        </w:rPr>
        <w:t xml:space="preserve"> </w:t>
      </w:r>
      <w:r w:rsidR="00B97709" w:rsidRPr="00B97709">
        <w:rPr>
          <w:rFonts w:eastAsia="Calibri"/>
        </w:rPr>
        <w:t>just the kind of hostess that Mary of Nazareth would have been two</w:t>
      </w:r>
      <w:r w:rsidR="00444AFC">
        <w:rPr>
          <w:rFonts w:eastAsia="Calibri"/>
        </w:rPr>
        <w:t xml:space="preserve"> </w:t>
      </w:r>
      <w:r w:rsidR="00B97709" w:rsidRPr="00B97709">
        <w:rPr>
          <w:rFonts w:eastAsia="Calibri"/>
        </w:rPr>
        <w:t>thousand years ago.”</w:t>
      </w:r>
      <w:r w:rsidR="00C56C71">
        <w:rPr>
          <w:rStyle w:val="FootnoteReference"/>
          <w:rFonts w:eastAsia="Calibri"/>
        </w:rPr>
        <w:footnoteReference w:id="14"/>
      </w:r>
      <w:r w:rsidR="00B434E3">
        <w:rPr>
          <w:rFonts w:eastAsia="Calibri"/>
        </w:rPr>
        <w:t xml:space="preserve"> </w:t>
      </w:r>
      <w:r w:rsidR="001307A1">
        <w:rPr>
          <w:rFonts w:eastAsia="Calibri"/>
        </w:rPr>
        <w:t>Actually, b</w:t>
      </w:r>
      <w:r w:rsidR="00B434E3">
        <w:rPr>
          <w:rFonts w:eastAsia="Calibri"/>
        </w:rPr>
        <w:t xml:space="preserve">oth modernizing </w:t>
      </w:r>
      <w:r w:rsidR="001307A1">
        <w:rPr>
          <w:rFonts w:eastAsia="Calibri"/>
        </w:rPr>
        <w:t xml:space="preserve">efforts </w:t>
      </w:r>
      <w:r w:rsidR="00B434E3">
        <w:rPr>
          <w:rFonts w:eastAsia="Calibri"/>
        </w:rPr>
        <w:t>and romanticizing served to distance and other the thob</w:t>
      </w:r>
      <w:r w:rsidR="001307A1">
        <w:rPr>
          <w:rFonts w:eastAsia="Calibri"/>
        </w:rPr>
        <w:t xml:space="preserve"> and its owner</w:t>
      </w:r>
      <w:r w:rsidR="00B434E3">
        <w:rPr>
          <w:rFonts w:eastAsia="Calibri"/>
        </w:rPr>
        <w:t xml:space="preserve">. </w:t>
      </w:r>
      <w:r w:rsidR="00A86CA1">
        <w:rPr>
          <w:rFonts w:eastAsia="Calibri"/>
        </w:rPr>
        <w:t xml:space="preserve">In this sense, in pre-1948 period, </w:t>
      </w:r>
      <w:r w:rsidR="0087662C">
        <w:rPr>
          <w:rFonts w:eastAsia="Calibri"/>
        </w:rPr>
        <w:t xml:space="preserve">the use and meaning of the thob was </w:t>
      </w:r>
      <w:r w:rsidR="001307A1">
        <w:rPr>
          <w:rFonts w:eastAsia="Calibri"/>
        </w:rPr>
        <w:t xml:space="preserve">already </w:t>
      </w:r>
      <w:r w:rsidR="00B2309A">
        <w:rPr>
          <w:rFonts w:eastAsia="Calibri"/>
        </w:rPr>
        <w:t xml:space="preserve">subverted </w:t>
      </w:r>
      <w:r w:rsidR="0087662C">
        <w:rPr>
          <w:rFonts w:eastAsia="Calibri"/>
        </w:rPr>
        <w:t xml:space="preserve">reflecting the fragmented society. </w:t>
      </w:r>
      <w:r w:rsidR="001307A1">
        <w:rPr>
          <w:rFonts w:eastAsia="Calibri"/>
        </w:rPr>
        <w:t xml:space="preserve"> </w:t>
      </w:r>
    </w:p>
    <w:p w14:paraId="40B295E9" w14:textId="77777777" w:rsidR="007B3770" w:rsidRDefault="0044491D" w:rsidP="00EB01AD">
      <w:pPr>
        <w:pStyle w:val="Heading1"/>
        <w:rPr>
          <w:rFonts w:eastAsia="Times New Roman"/>
        </w:rPr>
      </w:pPr>
      <w:r w:rsidRPr="0044491D">
        <w:rPr>
          <w:rFonts w:eastAsia="Times New Roman"/>
        </w:rPr>
        <w:t>1948-1990s</w:t>
      </w:r>
    </w:p>
    <w:p w14:paraId="1E2DE410" w14:textId="292A5CC5" w:rsidR="00EF01DC" w:rsidRDefault="00233F29" w:rsidP="00EB01AD">
      <w:pPr>
        <w:rPr>
          <w:rFonts w:eastAsia="Calibri"/>
        </w:rPr>
      </w:pPr>
      <w:r w:rsidRPr="00EB01AD">
        <w:t>T</w:t>
      </w:r>
      <w:r w:rsidR="00D07B50" w:rsidRPr="00EB01AD">
        <w:t>he evolving of Palestinian dress</w:t>
      </w:r>
      <w:r w:rsidR="001307A1" w:rsidRPr="00EB01AD">
        <w:t xml:space="preserve">’s </w:t>
      </w:r>
      <w:r w:rsidR="00D07B50" w:rsidRPr="00EB01AD">
        <w:t xml:space="preserve">individual, regional, and status-related symbolism into national significance took place after 1948. </w:t>
      </w:r>
      <w:r w:rsidR="001307A1" w:rsidRPr="00EB01AD">
        <w:t>T</w:t>
      </w:r>
      <w:r w:rsidR="000C54BF" w:rsidRPr="00EB01AD">
        <w:t xml:space="preserve">he value and meaning consciously attached to the object (the thob) was now ideologically or politically informed. </w:t>
      </w:r>
      <w:r w:rsidR="000F2FA0" w:rsidRPr="00EB01AD">
        <w:t xml:space="preserve">The prevalence of the national symbols on the thob </w:t>
      </w:r>
      <w:r w:rsidR="001307A1" w:rsidRPr="00EB01AD">
        <w:t xml:space="preserve">after 1948 </w:t>
      </w:r>
      <w:r w:rsidR="000F2FA0" w:rsidRPr="00EB01AD">
        <w:t>instead of the personal stories is a reverberation of the Palestinian national and immigration history with the rise of nationalist movements and efforts to preserve the national heritage.</w:t>
      </w:r>
      <w:r w:rsidR="00397244" w:rsidRPr="00EB01AD">
        <w:t xml:space="preserve"> It is influenced by other dynamics, though, such as economic conditions</w:t>
      </w:r>
      <w:r w:rsidR="001307A1" w:rsidRPr="00EB01AD">
        <w:t xml:space="preserve"> and</w:t>
      </w:r>
      <w:r w:rsidR="00397244" w:rsidRPr="00EB01AD">
        <w:t xml:space="preserve"> the pressure to integrate into the host society</w:t>
      </w:r>
      <w:r w:rsidR="00ED2A52" w:rsidRPr="00EB01AD">
        <w:t xml:space="preserve"> along with</w:t>
      </w:r>
      <w:r w:rsidR="00397244" w:rsidRPr="00EB01AD">
        <w:t xml:space="preserve"> continuation of the regional/local concerns.</w:t>
      </w:r>
      <w:r w:rsidR="00500D1B" w:rsidRPr="00EB01AD">
        <w:t xml:space="preserve"> For instance, </w:t>
      </w:r>
      <w:r w:rsidR="00022F88" w:rsidRPr="00EB01AD">
        <w:t>some</w:t>
      </w:r>
      <w:r w:rsidR="00500D1B" w:rsidRPr="00EB01AD">
        <w:t xml:space="preserve"> immigrant generation women interviewees expressed that the thobs they brought along reminded them the</w:t>
      </w:r>
      <w:r w:rsidR="001307A1" w:rsidRPr="00EB01AD">
        <w:t>ir</w:t>
      </w:r>
      <w:r w:rsidR="00500D1B">
        <w:t xml:space="preserve"> families/clans and villages in which they still took pride</w:t>
      </w:r>
      <w:r w:rsidR="0089775E">
        <w:t>, as well as the sense of belonging to the Palestinian nation</w:t>
      </w:r>
      <w:r w:rsidR="00500D1B">
        <w:t>.</w:t>
      </w:r>
      <w:r w:rsidR="001307A1">
        <w:t xml:space="preserve"> </w:t>
      </w:r>
      <w:r w:rsidR="00022F88">
        <w:t>No woman among t</w:t>
      </w:r>
      <w:r w:rsidR="003D6E03">
        <w:t xml:space="preserve">he second-generation, however, </w:t>
      </w:r>
      <w:r w:rsidR="008643DE">
        <w:t>referred to the regional or local significance the thob possessed.</w:t>
      </w:r>
      <w:r w:rsidR="001307A1">
        <w:t xml:space="preserve"> </w:t>
      </w:r>
      <w:r w:rsidR="001821FF">
        <w:t>N</w:t>
      </w:r>
      <w:r w:rsidR="008C4833" w:rsidRPr="008C4833">
        <w:t xml:space="preserve">ationalist feelings and political agenda stimulated by wars and displacement constituted the dominant discourse among the society until the increasing influence of the Islamic movements towards the end of this period. Accordingly, regional differences lost their importance.  </w:t>
      </w:r>
    </w:p>
    <w:p w14:paraId="6192FA2D" w14:textId="7D0EA5E0" w:rsidR="0033443A" w:rsidRDefault="003F2A41" w:rsidP="00EB01AD">
      <w:pPr>
        <w:rPr>
          <w:rFonts w:eastAsia="Calibri"/>
        </w:rPr>
      </w:pPr>
      <w:r>
        <w:rPr>
          <w:rFonts w:eastAsia="Calibri"/>
        </w:rPr>
        <w:t xml:space="preserve">This period </w:t>
      </w:r>
      <w:r w:rsidR="00540282">
        <w:rPr>
          <w:rFonts w:eastAsia="Calibri"/>
        </w:rPr>
        <w:t xml:space="preserve">signifies a </w:t>
      </w:r>
      <w:r w:rsidR="006312B7">
        <w:rPr>
          <w:rFonts w:eastAsia="Calibri"/>
        </w:rPr>
        <w:t>myriad of efforts by Palestinian women</w:t>
      </w:r>
      <w:r w:rsidR="000D391A">
        <w:rPr>
          <w:rFonts w:eastAsia="Calibri"/>
        </w:rPr>
        <w:t xml:space="preserve"> in different settings</w:t>
      </w:r>
      <w:r w:rsidR="006312B7">
        <w:rPr>
          <w:rFonts w:eastAsia="Calibri"/>
        </w:rPr>
        <w:t xml:space="preserve"> to preserve, revive, </w:t>
      </w:r>
      <w:r w:rsidR="00925368">
        <w:rPr>
          <w:rFonts w:eastAsia="Calibri"/>
        </w:rPr>
        <w:t xml:space="preserve">and </w:t>
      </w:r>
      <w:r w:rsidR="00C834F3">
        <w:rPr>
          <w:rFonts w:eastAsia="Calibri"/>
        </w:rPr>
        <w:t xml:space="preserve">develop </w:t>
      </w:r>
      <w:r w:rsidR="00B02649">
        <w:rPr>
          <w:rFonts w:eastAsia="Calibri"/>
        </w:rPr>
        <w:t xml:space="preserve">the Palestinian thob based on a conscious </w:t>
      </w:r>
      <w:r w:rsidR="002B7E35">
        <w:rPr>
          <w:rFonts w:eastAsia="Calibri"/>
        </w:rPr>
        <w:t xml:space="preserve">involvement and resistance, and political activism to </w:t>
      </w:r>
      <w:r w:rsidR="001D27E1">
        <w:rPr>
          <w:rFonts w:eastAsia="Calibri"/>
        </w:rPr>
        <w:t>continue to “exist.”</w:t>
      </w:r>
      <w:r w:rsidR="00E27BA9">
        <w:rPr>
          <w:rStyle w:val="FootnoteReference"/>
          <w:rFonts w:eastAsia="Calibri"/>
        </w:rPr>
        <w:footnoteReference w:id="15"/>
      </w:r>
      <w:r w:rsidR="001D27E1">
        <w:rPr>
          <w:rFonts w:eastAsia="Calibri"/>
        </w:rPr>
        <w:t xml:space="preserve"> These efforts and the metaphorical connection to the land and origins through dress resulted in </w:t>
      </w:r>
      <w:r w:rsidR="00D03C28">
        <w:rPr>
          <w:rFonts w:eastAsia="Calibri"/>
        </w:rPr>
        <w:t xml:space="preserve">the production of </w:t>
      </w:r>
      <w:r w:rsidR="00C2775E">
        <w:rPr>
          <w:rFonts w:eastAsia="Calibri"/>
        </w:rPr>
        <w:t xml:space="preserve">a scholarship on Palestinian dress, various forms of </w:t>
      </w:r>
      <w:r w:rsidR="00D27EEA">
        <w:rPr>
          <w:rFonts w:eastAsia="Calibri"/>
        </w:rPr>
        <w:t>collections</w:t>
      </w:r>
      <w:r w:rsidR="001307A1">
        <w:rPr>
          <w:rFonts w:eastAsia="Calibri"/>
        </w:rPr>
        <w:t xml:space="preserve"> and creation of museums</w:t>
      </w:r>
      <w:r w:rsidR="00D27EEA">
        <w:rPr>
          <w:rFonts w:eastAsia="Calibri"/>
        </w:rPr>
        <w:t>, and teaching centers, all initiated and conducted by women.</w:t>
      </w:r>
      <w:r w:rsidR="001307A1">
        <w:rPr>
          <w:rFonts w:eastAsia="Calibri"/>
        </w:rPr>
        <w:t xml:space="preserve"> </w:t>
      </w:r>
      <w:r w:rsidR="00052E09">
        <w:rPr>
          <w:rFonts w:eastAsia="Calibri"/>
        </w:rPr>
        <w:t xml:space="preserve">Initially, </w:t>
      </w:r>
      <w:r w:rsidR="009D1972">
        <w:rPr>
          <w:rFonts w:eastAsia="Calibri"/>
        </w:rPr>
        <w:t>w</w:t>
      </w:r>
      <w:r w:rsidR="006A3057">
        <w:rPr>
          <w:rFonts w:eastAsia="Calibri"/>
        </w:rPr>
        <w:t xml:space="preserve">omen who found themselves in the refugee camps continued to make and wear the </w:t>
      </w:r>
      <w:r w:rsidR="006A3057" w:rsidRPr="00A93001">
        <w:rPr>
          <w:rFonts w:eastAsia="Calibri"/>
          <w:i/>
        </w:rPr>
        <w:t>thob</w:t>
      </w:r>
      <w:r w:rsidR="006A3057">
        <w:rPr>
          <w:rFonts w:eastAsia="Calibri"/>
        </w:rPr>
        <w:t xml:space="preserve"> as </w:t>
      </w:r>
      <w:r w:rsidR="0033443A" w:rsidRPr="0033443A">
        <w:rPr>
          <w:rFonts w:eastAsia="Calibri"/>
        </w:rPr>
        <w:t>a sign of the zeal to preserve</w:t>
      </w:r>
      <w:r w:rsidR="005F25F3">
        <w:rPr>
          <w:rFonts w:eastAsia="Calibri"/>
        </w:rPr>
        <w:t xml:space="preserve"> and demonstrate their</w:t>
      </w:r>
      <w:r w:rsidR="0033443A" w:rsidRPr="0033443A">
        <w:rPr>
          <w:rFonts w:eastAsia="Calibri"/>
        </w:rPr>
        <w:t xml:space="preserve"> identity and tradition. </w:t>
      </w:r>
      <w:r w:rsidR="00A93001">
        <w:rPr>
          <w:rFonts w:eastAsia="Calibri"/>
        </w:rPr>
        <w:t>The adverse economic conditions</w:t>
      </w:r>
      <w:r w:rsidR="005C28E1">
        <w:rPr>
          <w:rFonts w:eastAsia="Calibri"/>
        </w:rPr>
        <w:t>, yet,</w:t>
      </w:r>
      <w:r w:rsidR="001307A1">
        <w:rPr>
          <w:rFonts w:eastAsia="Calibri"/>
        </w:rPr>
        <w:t xml:space="preserve"> </w:t>
      </w:r>
      <w:r w:rsidR="005C28E1">
        <w:rPr>
          <w:rFonts w:eastAsia="Calibri"/>
        </w:rPr>
        <w:t xml:space="preserve">forced </w:t>
      </w:r>
      <w:r w:rsidR="00A93001">
        <w:rPr>
          <w:rFonts w:eastAsia="Calibri"/>
        </w:rPr>
        <w:t xml:space="preserve">them </w:t>
      </w:r>
      <w:r w:rsidR="005C28E1">
        <w:rPr>
          <w:rFonts w:eastAsia="Calibri"/>
        </w:rPr>
        <w:t xml:space="preserve">to </w:t>
      </w:r>
      <w:r w:rsidR="00A93001">
        <w:rPr>
          <w:rFonts w:eastAsia="Calibri"/>
        </w:rPr>
        <w:t xml:space="preserve">abandon </w:t>
      </w:r>
      <w:r w:rsidR="0074672A">
        <w:rPr>
          <w:rFonts w:eastAsia="Calibri"/>
        </w:rPr>
        <w:t>delicate and rich embroidery;</w:t>
      </w:r>
      <w:r w:rsidR="001307A1">
        <w:rPr>
          <w:rFonts w:eastAsia="Calibri"/>
        </w:rPr>
        <w:t xml:space="preserve"> </w:t>
      </w:r>
      <w:r w:rsidR="0074672A" w:rsidRPr="0033443A">
        <w:rPr>
          <w:rFonts w:eastAsia="Calibri"/>
        </w:rPr>
        <w:t xml:space="preserve">women primarily used the fabric they had access to </w:t>
      </w:r>
      <w:r w:rsidR="00E90B52">
        <w:rPr>
          <w:rFonts w:eastAsia="Calibri"/>
        </w:rPr>
        <w:t xml:space="preserve">and </w:t>
      </w:r>
      <w:r w:rsidR="0074672A" w:rsidRPr="0033443A">
        <w:rPr>
          <w:rFonts w:eastAsia="Calibri"/>
        </w:rPr>
        <w:t>focused on the practical use of clothing rather than representati</w:t>
      </w:r>
      <w:r w:rsidR="0074672A">
        <w:rPr>
          <w:rFonts w:eastAsia="Calibri"/>
        </w:rPr>
        <w:t>ve and artistic considerations. T</w:t>
      </w:r>
      <w:r w:rsidR="00A93001">
        <w:rPr>
          <w:rFonts w:eastAsia="Calibri"/>
        </w:rPr>
        <w:t xml:space="preserve">his contributed to the </w:t>
      </w:r>
      <w:r w:rsidR="00E90B52">
        <w:rPr>
          <w:rFonts w:eastAsia="Calibri"/>
        </w:rPr>
        <w:t xml:space="preserve">transformation </w:t>
      </w:r>
      <w:r w:rsidR="00A93001">
        <w:rPr>
          <w:rFonts w:eastAsia="Calibri"/>
        </w:rPr>
        <w:t>of regional differences</w:t>
      </w:r>
      <w:r w:rsidR="0033443A" w:rsidRPr="0033443A">
        <w:rPr>
          <w:rFonts w:eastAsia="Calibri"/>
          <w:vertAlign w:val="superscript"/>
        </w:rPr>
        <w:footnoteReference w:id="16"/>
      </w:r>
      <w:r w:rsidR="00E90B52">
        <w:rPr>
          <w:rFonts w:eastAsia="Calibri"/>
        </w:rPr>
        <w:t xml:space="preserve"> into </w:t>
      </w:r>
      <w:r w:rsidR="0033443A" w:rsidRPr="0033443A">
        <w:rPr>
          <w:rFonts w:eastAsia="Calibri"/>
        </w:rPr>
        <w:t xml:space="preserve">the </w:t>
      </w:r>
      <w:r w:rsidR="002E5E6A">
        <w:rPr>
          <w:rFonts w:eastAsia="Calibri"/>
        </w:rPr>
        <w:t xml:space="preserve">dominance of the </w:t>
      </w:r>
      <w:r w:rsidR="0033443A" w:rsidRPr="0033443A">
        <w:rPr>
          <w:rFonts w:eastAsia="Calibri"/>
        </w:rPr>
        <w:t xml:space="preserve">common identity of “Palestinianness” </w:t>
      </w:r>
      <w:r w:rsidR="002E5E6A">
        <w:rPr>
          <w:rFonts w:eastAsia="Calibri"/>
        </w:rPr>
        <w:t xml:space="preserve">in </w:t>
      </w:r>
      <w:r w:rsidR="001307A1">
        <w:rPr>
          <w:rFonts w:eastAsia="Calibri"/>
        </w:rPr>
        <w:t>their</w:t>
      </w:r>
      <w:r w:rsidR="0033443A" w:rsidRPr="0033443A">
        <w:rPr>
          <w:rFonts w:eastAsia="Calibri"/>
        </w:rPr>
        <w:t xml:space="preserve"> feelings and the embroidery styles.</w:t>
      </w:r>
      <w:r w:rsidR="0033443A" w:rsidRPr="0033443A">
        <w:rPr>
          <w:rFonts w:eastAsia="Calibri"/>
          <w:vertAlign w:val="superscript"/>
        </w:rPr>
        <w:footnoteReference w:id="17"/>
      </w:r>
      <w:r w:rsidR="001307A1">
        <w:rPr>
          <w:rFonts w:eastAsia="Calibri"/>
        </w:rPr>
        <w:t xml:space="preserve"> </w:t>
      </w:r>
      <w:r w:rsidR="006207E2">
        <w:rPr>
          <w:rFonts w:eastAsia="Calibri"/>
        </w:rPr>
        <w:t xml:space="preserve">Particularly in the 1960s, </w:t>
      </w:r>
      <w:r w:rsidR="006207E2" w:rsidRPr="0033443A">
        <w:rPr>
          <w:rFonts w:eastAsia="Calibri"/>
        </w:rPr>
        <w:t>the embroidery</w:t>
      </w:r>
      <w:r w:rsidR="001307A1">
        <w:rPr>
          <w:rFonts w:eastAsia="Calibri"/>
        </w:rPr>
        <w:t xml:space="preserve"> </w:t>
      </w:r>
      <w:r w:rsidR="006207E2">
        <w:rPr>
          <w:rFonts w:eastAsia="Calibri"/>
        </w:rPr>
        <w:t xml:space="preserve">was simplified, </w:t>
      </w:r>
      <w:r w:rsidR="001013D4">
        <w:rPr>
          <w:rFonts w:eastAsia="Calibri"/>
        </w:rPr>
        <w:t xml:space="preserve">and </w:t>
      </w:r>
      <w:r w:rsidR="0033443A" w:rsidRPr="0033443A">
        <w:rPr>
          <w:rFonts w:eastAsia="Calibri"/>
        </w:rPr>
        <w:t>European style</w:t>
      </w:r>
      <w:r w:rsidR="006207E2">
        <w:rPr>
          <w:rFonts w:eastAsia="Calibri"/>
        </w:rPr>
        <w:t xml:space="preserve">s were adapted. </w:t>
      </w:r>
      <w:r w:rsidR="0033443A" w:rsidRPr="0033443A">
        <w:rPr>
          <w:rFonts w:eastAsia="Calibri"/>
          <w:vertAlign w:val="superscript"/>
        </w:rPr>
        <w:footnoteReference w:id="18"/>
      </w:r>
    </w:p>
    <w:p w14:paraId="5E946B4F" w14:textId="1145B180" w:rsidR="001F4CD3" w:rsidRDefault="001307A1" w:rsidP="00EB01AD">
      <w:pPr>
        <w:rPr>
          <w:rFonts w:eastAsia="Calibri"/>
        </w:rPr>
      </w:pPr>
      <w:r>
        <w:rPr>
          <w:rFonts w:eastAsia="Calibri"/>
        </w:rPr>
        <w:t xml:space="preserve">In the </w:t>
      </w:r>
      <w:r w:rsidR="00B24D7F">
        <w:rPr>
          <w:rFonts w:eastAsia="Calibri"/>
        </w:rPr>
        <w:t xml:space="preserve">1980s and 1990s, particularly in the aftermath of the </w:t>
      </w:r>
      <w:r w:rsidR="00B24D7F" w:rsidRPr="0033443A">
        <w:rPr>
          <w:rFonts w:eastAsia="Calibri"/>
        </w:rPr>
        <w:t>first intifada</w:t>
      </w:r>
      <w:r w:rsidR="00B24D7F">
        <w:rPr>
          <w:rFonts w:eastAsia="Calibri"/>
        </w:rPr>
        <w:t xml:space="preserve">, </w:t>
      </w:r>
      <w:r w:rsidR="00373620">
        <w:rPr>
          <w:rFonts w:eastAsia="Calibri"/>
        </w:rPr>
        <w:t xml:space="preserve">the thob was revived, with women beginning to </w:t>
      </w:r>
      <w:r w:rsidR="00392324">
        <w:rPr>
          <w:rFonts w:eastAsia="Calibri"/>
        </w:rPr>
        <w:t>incorporate national symbols</w:t>
      </w:r>
      <w:r w:rsidR="00EC784F">
        <w:rPr>
          <w:rFonts w:eastAsia="Calibri"/>
        </w:rPr>
        <w:t xml:space="preserve"> and their </w:t>
      </w:r>
      <w:r w:rsidR="00EC784F" w:rsidRPr="0033443A">
        <w:rPr>
          <w:rFonts w:eastAsia="Calibri"/>
        </w:rPr>
        <w:t>individual expressions</w:t>
      </w:r>
      <w:r w:rsidR="00EC784F">
        <w:rPr>
          <w:rFonts w:eastAsia="Calibri"/>
        </w:rPr>
        <w:t xml:space="preserve"> of </w:t>
      </w:r>
      <w:r w:rsidR="00EC784F" w:rsidRPr="0033443A">
        <w:rPr>
          <w:rFonts w:eastAsia="Calibri"/>
        </w:rPr>
        <w:t>national identity</w:t>
      </w:r>
      <w:r w:rsidR="00234E74">
        <w:rPr>
          <w:rFonts w:eastAsia="Calibri"/>
        </w:rPr>
        <w:t xml:space="preserve"> </w:t>
      </w:r>
      <w:r w:rsidR="00392324" w:rsidRPr="0033443A">
        <w:rPr>
          <w:rFonts w:eastAsia="Calibri"/>
        </w:rPr>
        <w:t>in the designs and embroidery</w:t>
      </w:r>
      <w:r w:rsidR="00EC784F">
        <w:rPr>
          <w:rFonts w:eastAsia="Calibri"/>
        </w:rPr>
        <w:t xml:space="preserve">. </w:t>
      </w:r>
      <w:r w:rsidR="00135789">
        <w:rPr>
          <w:rFonts w:eastAsia="Calibri"/>
        </w:rPr>
        <w:t xml:space="preserve">The historical and political incidents produced immediate </w:t>
      </w:r>
      <w:r w:rsidR="00DB084D">
        <w:rPr>
          <w:rFonts w:eastAsia="Calibri"/>
        </w:rPr>
        <w:t xml:space="preserve">results demonstrating the </w:t>
      </w:r>
      <w:r w:rsidR="00C60D5E">
        <w:rPr>
          <w:rFonts w:eastAsia="Calibri"/>
        </w:rPr>
        <w:t xml:space="preserve">reactions and expressions; for example, </w:t>
      </w:r>
      <w:r w:rsidR="00C60D5E">
        <w:t>a</w:t>
      </w:r>
      <w:r w:rsidR="0008757B">
        <w:t>fter Six Days War, shops in New York sold embroidered</w:t>
      </w:r>
      <w:r w:rsidR="00877351">
        <w:t xml:space="preserve"> large amounts of</w:t>
      </w:r>
      <w:r w:rsidR="00234E74">
        <w:t xml:space="preserve"> </w:t>
      </w:r>
      <w:r w:rsidR="0008757B">
        <w:t>thobs</w:t>
      </w:r>
      <w:r w:rsidR="006867F4">
        <w:t xml:space="preserve"> </w:t>
      </w:r>
      <w:r w:rsidR="002737CB">
        <w:t>(</w:t>
      </w:r>
      <w:r w:rsidR="00552CB0">
        <w:t xml:space="preserve">which were modernized </w:t>
      </w:r>
      <w:r w:rsidR="0008757B">
        <w:t>to suit mini-skirts</w:t>
      </w:r>
      <w:r w:rsidR="002737CB">
        <w:t>)</w:t>
      </w:r>
      <w:r w:rsidR="0008757B">
        <w:t>.</w:t>
      </w:r>
      <w:r w:rsidR="0008757B">
        <w:rPr>
          <w:rStyle w:val="FootnoteReference"/>
        </w:rPr>
        <w:footnoteReference w:id="19"/>
      </w:r>
      <w:r w:rsidR="003E2871">
        <w:rPr>
          <w:rFonts w:eastAsia="Calibri"/>
        </w:rPr>
        <w:t>A</w:t>
      </w:r>
      <w:r w:rsidR="003E2871" w:rsidRPr="0033443A">
        <w:rPr>
          <w:rFonts w:eastAsia="Calibri"/>
        </w:rPr>
        <w:t xml:space="preserve">ccording to </w:t>
      </w:r>
      <w:r w:rsidR="00E27BA9">
        <w:rPr>
          <w:rFonts w:eastAsia="Calibri"/>
        </w:rPr>
        <w:t>Kawar</w:t>
      </w:r>
      <w:r w:rsidR="003E2871">
        <w:rPr>
          <w:rFonts w:eastAsia="Calibri"/>
        </w:rPr>
        <w:t xml:space="preserve">, </w:t>
      </w:r>
      <w:r w:rsidR="003E2871" w:rsidRPr="0033443A">
        <w:rPr>
          <w:rFonts w:eastAsia="Calibri"/>
        </w:rPr>
        <w:t xml:space="preserve">the preservation of the </w:t>
      </w:r>
      <w:r w:rsidR="003E2871">
        <w:rPr>
          <w:rFonts w:eastAsia="Calibri"/>
        </w:rPr>
        <w:t>thob</w:t>
      </w:r>
      <w:r w:rsidR="00234E74">
        <w:rPr>
          <w:rFonts w:eastAsia="Calibri"/>
        </w:rPr>
        <w:t xml:space="preserve"> </w:t>
      </w:r>
      <w:r w:rsidR="003E2871" w:rsidRPr="0033443A">
        <w:rPr>
          <w:rFonts w:eastAsia="Calibri"/>
        </w:rPr>
        <w:t>was</w:t>
      </w:r>
      <w:r w:rsidR="003E2871">
        <w:rPr>
          <w:rFonts w:eastAsia="Calibri"/>
        </w:rPr>
        <w:t xml:space="preserve"> a</w:t>
      </w:r>
      <w:r w:rsidR="003E2871" w:rsidRPr="0033443A">
        <w:rPr>
          <w:rFonts w:eastAsia="Calibri"/>
        </w:rPr>
        <w:t xml:space="preserve"> primary</w:t>
      </w:r>
      <w:r w:rsidR="003E2871">
        <w:rPr>
          <w:rFonts w:eastAsia="Calibri"/>
        </w:rPr>
        <w:t xml:space="preserve"> consideration after </w:t>
      </w:r>
      <w:r w:rsidR="003E2871" w:rsidRPr="0033443A">
        <w:rPr>
          <w:rFonts w:eastAsia="Calibri"/>
        </w:rPr>
        <w:t xml:space="preserve">the wars in 1948 and 1967, </w:t>
      </w:r>
      <w:r w:rsidR="003E2871">
        <w:rPr>
          <w:rFonts w:eastAsia="Calibri"/>
        </w:rPr>
        <w:t xml:space="preserve">as part of </w:t>
      </w:r>
      <w:r w:rsidR="003E2871" w:rsidRPr="0033443A">
        <w:rPr>
          <w:rFonts w:eastAsia="Calibri"/>
        </w:rPr>
        <w:t xml:space="preserve">people’s </w:t>
      </w:r>
      <w:r w:rsidR="003E2871">
        <w:rPr>
          <w:rFonts w:eastAsia="Calibri"/>
        </w:rPr>
        <w:t>struggle for existence</w:t>
      </w:r>
      <w:r w:rsidR="003E2871" w:rsidRPr="0033443A">
        <w:rPr>
          <w:rFonts w:eastAsia="Calibri"/>
        </w:rPr>
        <w:t xml:space="preserve"> and cultural survival</w:t>
      </w:r>
      <w:r w:rsidR="003E2871">
        <w:rPr>
          <w:rFonts w:eastAsia="Calibri"/>
        </w:rPr>
        <w:t>.</w:t>
      </w:r>
      <w:r w:rsidR="00863586" w:rsidRPr="0033443A">
        <w:rPr>
          <w:rFonts w:eastAsia="Calibri"/>
          <w:vertAlign w:val="superscript"/>
        </w:rPr>
        <w:footnoteReference w:id="20"/>
      </w:r>
      <w:r w:rsidR="00234E74">
        <w:rPr>
          <w:rFonts w:eastAsia="Calibri"/>
        </w:rPr>
        <w:t xml:space="preserve"> </w:t>
      </w:r>
      <w:r w:rsidR="00667847" w:rsidRPr="0033443A">
        <w:rPr>
          <w:rFonts w:eastAsia="Calibri"/>
        </w:rPr>
        <w:t xml:space="preserve">As a child refugee herself, </w:t>
      </w:r>
      <w:r w:rsidR="0079473B">
        <w:rPr>
          <w:rFonts w:eastAsia="Calibri"/>
        </w:rPr>
        <w:t>Kawar</w:t>
      </w:r>
      <w:r w:rsidR="00667847" w:rsidRPr="0033443A">
        <w:rPr>
          <w:rFonts w:eastAsia="Calibri"/>
        </w:rPr>
        <w:t xml:space="preserve"> realized the importance of collecting and documenting Palestinian costumes seeing that people were selling out their valuable costumes and make simpler decorations on clothes due to the war.</w:t>
      </w:r>
      <w:r w:rsidR="00667847" w:rsidRPr="0033443A">
        <w:rPr>
          <w:rFonts w:eastAsia="Calibri"/>
          <w:vertAlign w:val="superscript"/>
        </w:rPr>
        <w:footnoteReference w:id="21"/>
      </w:r>
      <w:r w:rsidR="00234E74">
        <w:rPr>
          <w:rFonts w:eastAsia="Calibri"/>
        </w:rPr>
        <w:t xml:space="preserve"> </w:t>
      </w:r>
      <w:r w:rsidR="00EA790F">
        <w:t>Th</w:t>
      </w:r>
      <w:r w:rsidR="00234E74">
        <w:t>e</w:t>
      </w:r>
      <w:r w:rsidR="00EA790F">
        <w:t xml:space="preserve"> attempt to revive and embrace Palestinian dress was a postcolonial expression. Definitely,</w:t>
      </w:r>
      <w:r w:rsidR="00A028CD">
        <w:t xml:space="preserve"> </w:t>
      </w:r>
      <w:r w:rsidR="00EA790F">
        <w:t xml:space="preserve">an important turn for postcolonial social movements and </w:t>
      </w:r>
      <w:r w:rsidR="00EA790F" w:rsidRPr="003A3181">
        <w:t>studies</w:t>
      </w:r>
      <w:r w:rsidR="00EA790F">
        <w:t xml:space="preserve"> is the “cultural liberation” of the postcolonial societies against the “</w:t>
      </w:r>
      <w:r w:rsidR="00EA790F" w:rsidRPr="00C8119B">
        <w:t>Western neocolonialism</w:t>
      </w:r>
      <w:r w:rsidR="00EA790F">
        <w:t>.”</w:t>
      </w:r>
      <w:r w:rsidR="00EA790F">
        <w:rPr>
          <w:rStyle w:val="FootnoteReference"/>
        </w:rPr>
        <w:footnoteReference w:id="22"/>
      </w:r>
      <w:r w:rsidR="00234E74">
        <w:t xml:space="preserve"> </w:t>
      </w:r>
      <w:r w:rsidR="00911D41">
        <w:t>Here</w:t>
      </w:r>
      <w:r w:rsidR="00EA790F">
        <w:t>, by “postcolonial,” I do not mean the chronological and political situation of the decolonization period; instead, I refer to the ideological struggle against colonialism in its all forms (cultural, territorial, etc.)</w:t>
      </w:r>
      <w:r w:rsidR="003F6E52">
        <w:t>.</w:t>
      </w:r>
      <w:r w:rsidR="00EA790F">
        <w:t xml:space="preserve"> In this sense, postcolonial</w:t>
      </w:r>
      <w:r w:rsidR="003F6E52">
        <w:t xml:space="preserve"> struggle</w:t>
      </w:r>
      <w:r w:rsidR="00EA790F">
        <w:t xml:space="preserve"> involves </w:t>
      </w:r>
      <w:r w:rsidR="00BF24AD">
        <w:t xml:space="preserve">the </w:t>
      </w:r>
      <w:r w:rsidR="00EA790F">
        <w:t>actions and views of Palestinians regardless of their factual conditions in relation to their territory (natives, exiles, immigrants, etc.)</w:t>
      </w:r>
      <w:r w:rsidR="00BF24AD">
        <w:t xml:space="preserve">. </w:t>
      </w:r>
      <w:r w:rsidR="003A50B5">
        <w:rPr>
          <w:rFonts w:eastAsia="Calibri"/>
        </w:rPr>
        <w:t xml:space="preserve">For example, in this period, </w:t>
      </w:r>
      <w:r w:rsidR="0033443A" w:rsidRPr="0033443A">
        <w:rPr>
          <w:rFonts w:eastAsia="Calibri"/>
        </w:rPr>
        <w:t>Palestinians inscribe</w:t>
      </w:r>
      <w:r w:rsidR="00787948">
        <w:rPr>
          <w:rFonts w:eastAsia="Calibri"/>
        </w:rPr>
        <w:t>d</w:t>
      </w:r>
      <w:r w:rsidR="0033443A" w:rsidRPr="0033443A">
        <w:rPr>
          <w:rFonts w:eastAsia="Calibri"/>
        </w:rPr>
        <w:t xml:space="preserve"> in their objects the colors of their flag, the name of the</w:t>
      </w:r>
      <w:r w:rsidR="00787948">
        <w:rPr>
          <w:rFonts w:eastAsia="Calibri"/>
        </w:rPr>
        <w:t>ir</w:t>
      </w:r>
      <w:r w:rsidR="0033443A" w:rsidRPr="0033443A">
        <w:rPr>
          <w:rFonts w:eastAsia="Calibri"/>
        </w:rPr>
        <w:t xml:space="preserve"> country, and images of their national symbols.</w:t>
      </w:r>
      <w:r w:rsidR="00BF24AD">
        <w:rPr>
          <w:rFonts w:eastAsia="Calibri"/>
        </w:rPr>
        <w:t xml:space="preserve"> Indeed, </w:t>
      </w:r>
      <w:r w:rsidR="006D59CD">
        <w:rPr>
          <w:rFonts w:eastAsia="Calibri"/>
        </w:rPr>
        <w:t>these expressions can be strikingly complex in determining and reproducing what is national or colonial.</w:t>
      </w:r>
      <w:r w:rsidR="00234E74">
        <w:rPr>
          <w:rFonts w:eastAsia="Calibri"/>
        </w:rPr>
        <w:t xml:space="preserve"> </w:t>
      </w:r>
      <w:r w:rsidR="000B5037">
        <w:rPr>
          <w:rFonts w:eastAsia="Calibri"/>
        </w:rPr>
        <w:t>For example, t</w:t>
      </w:r>
      <w:r w:rsidR="001E0B07">
        <w:rPr>
          <w:rFonts w:eastAsia="Calibri"/>
        </w:rPr>
        <w:t xml:space="preserve">he </w:t>
      </w:r>
      <w:r w:rsidR="0033443A" w:rsidRPr="00BF24AD">
        <w:rPr>
          <w:rFonts w:eastAsia="Calibri"/>
          <w:i/>
        </w:rPr>
        <w:t>shawal</w:t>
      </w:r>
      <w:r w:rsidR="00234E74">
        <w:rPr>
          <w:rFonts w:eastAsia="Calibri"/>
          <w:i/>
        </w:rPr>
        <w:t xml:space="preserve"> </w:t>
      </w:r>
      <w:r w:rsidR="001E0B07">
        <w:rPr>
          <w:rFonts w:eastAsia="Calibri"/>
        </w:rPr>
        <w:t>that was</w:t>
      </w:r>
      <w:r w:rsidR="00075BD8">
        <w:rPr>
          <w:rFonts w:eastAsia="Calibri"/>
        </w:rPr>
        <w:t xml:space="preserve"> indeed promoted by </w:t>
      </w:r>
      <w:r w:rsidR="00075BD8" w:rsidRPr="009C6CD9">
        <w:rPr>
          <w:rFonts w:eastAsia="Calibri"/>
        </w:rPr>
        <w:t>the British</w:t>
      </w:r>
      <w:r w:rsidR="00234E74">
        <w:rPr>
          <w:rFonts w:eastAsia="Calibri"/>
        </w:rPr>
        <w:t xml:space="preserve"> </w:t>
      </w:r>
      <w:r w:rsidR="009A7C3D" w:rsidRPr="009C6CD9">
        <w:rPr>
          <w:rFonts w:eastAsia="Calibri"/>
        </w:rPr>
        <w:t>and</w:t>
      </w:r>
      <w:r w:rsidR="00234E74">
        <w:rPr>
          <w:rFonts w:eastAsia="Calibri"/>
        </w:rPr>
        <w:t xml:space="preserve"> </w:t>
      </w:r>
      <w:r w:rsidR="009A7C3D" w:rsidRPr="0033443A">
        <w:rPr>
          <w:rFonts w:eastAsia="Calibri"/>
        </w:rPr>
        <w:t>was relatively a new element of the Palestinian clothing and “originally developed for the foreign market” now constituted “'traditional' loo</w:t>
      </w:r>
      <w:r w:rsidR="009A7C3D">
        <w:rPr>
          <w:rFonts w:eastAsia="Calibri"/>
        </w:rPr>
        <w:t>k” and “political consciousness,</w:t>
      </w:r>
      <w:r w:rsidR="009A7C3D" w:rsidRPr="0033443A">
        <w:rPr>
          <w:rFonts w:eastAsia="Calibri"/>
        </w:rPr>
        <w:t>”</w:t>
      </w:r>
      <w:r w:rsidR="00234E74">
        <w:rPr>
          <w:rFonts w:eastAsia="Calibri"/>
        </w:rPr>
        <w:t xml:space="preserve"> </w:t>
      </w:r>
      <w:r w:rsidR="0033443A" w:rsidRPr="0033443A">
        <w:rPr>
          <w:rFonts w:eastAsia="Calibri"/>
        </w:rPr>
        <w:t xml:space="preserve">became the symbol of the intifada and was worn to express the national pride. </w:t>
      </w:r>
    </w:p>
    <w:p w14:paraId="7EE5A32A" w14:textId="39B728C2" w:rsidR="003000FD" w:rsidRDefault="00721E35" w:rsidP="00EB01AD">
      <w:pPr>
        <w:rPr>
          <w:rFonts w:eastAsia="Calibri"/>
        </w:rPr>
      </w:pPr>
      <w:r>
        <w:rPr>
          <w:rFonts w:eastAsia="Calibri"/>
        </w:rPr>
        <w:t>Women’s</w:t>
      </w:r>
      <w:r w:rsidR="0067636C">
        <w:rPr>
          <w:rFonts w:eastAsia="Calibri"/>
        </w:rPr>
        <w:t xml:space="preserve"> initiative</w:t>
      </w:r>
      <w:r>
        <w:rPr>
          <w:rFonts w:eastAsia="Calibri"/>
        </w:rPr>
        <w:t>s</w:t>
      </w:r>
      <w:r w:rsidR="0067636C">
        <w:rPr>
          <w:rFonts w:eastAsia="Calibri"/>
        </w:rPr>
        <w:t xml:space="preserve"> to re</w:t>
      </w:r>
      <w:r w:rsidR="0067636C" w:rsidRPr="0067636C">
        <w:rPr>
          <w:rFonts w:eastAsia="Calibri"/>
        </w:rPr>
        <w:t>vive Palestinian clothes and craft</w:t>
      </w:r>
      <w:r>
        <w:rPr>
          <w:rFonts w:eastAsia="Calibri"/>
        </w:rPr>
        <w:t xml:space="preserve"> also served the strengthening of the connection between homeland and diaspora. </w:t>
      </w:r>
      <w:r w:rsidR="00EB0194">
        <w:rPr>
          <w:rFonts w:eastAsia="Calibri"/>
        </w:rPr>
        <w:t xml:space="preserve">These attempts generally included a combination of research, </w:t>
      </w:r>
      <w:r w:rsidR="001F150D">
        <w:rPr>
          <w:rFonts w:eastAsia="Calibri"/>
        </w:rPr>
        <w:t>fieldwork</w:t>
      </w:r>
      <w:r w:rsidR="00EB0194">
        <w:rPr>
          <w:rFonts w:eastAsia="Calibri"/>
        </w:rPr>
        <w:t xml:space="preserve"> in Palestine, creation of centers and museums in several settings, and </w:t>
      </w:r>
      <w:r w:rsidR="00400F94">
        <w:rPr>
          <w:rFonts w:eastAsia="Calibri"/>
        </w:rPr>
        <w:t xml:space="preserve">the dissemination of heritage and knowledge beyond borders. </w:t>
      </w:r>
      <w:r w:rsidR="0030117E" w:rsidRPr="0030117E">
        <w:rPr>
          <w:rFonts w:eastAsia="Calibri"/>
        </w:rPr>
        <w:t>The Palestinian Heritage Center started by Iman Saca, with her mother Maha</w:t>
      </w:r>
      <w:r w:rsidR="0000432C">
        <w:rPr>
          <w:rFonts w:eastAsia="Calibri"/>
        </w:rPr>
        <w:t xml:space="preserve"> </w:t>
      </w:r>
      <w:r w:rsidR="0030117E" w:rsidRPr="0030117E">
        <w:rPr>
          <w:rFonts w:eastAsia="Calibri"/>
        </w:rPr>
        <w:t>Saca, is an example of the collaboration among different disciplines as well as institutions in the US and Palestine.</w:t>
      </w:r>
      <w:r w:rsidR="001F150D">
        <w:rPr>
          <w:rStyle w:val="FootnoteReference"/>
          <w:rFonts w:eastAsia="Calibri"/>
        </w:rPr>
        <w:footnoteReference w:id="23"/>
      </w:r>
      <w:r w:rsidR="0000432C">
        <w:rPr>
          <w:rFonts w:eastAsia="Calibri"/>
        </w:rPr>
        <w:t xml:space="preserve"> </w:t>
      </w:r>
      <w:r w:rsidR="00422E4A">
        <w:rPr>
          <w:rFonts w:eastAsia="Calibri"/>
        </w:rPr>
        <w:t xml:space="preserve">Such initiatives and immigrants’ individual endeavors to bring and keep thobs were stimulated by the same motives of identity integration. </w:t>
      </w:r>
      <w:r w:rsidR="002E6A1E">
        <w:rPr>
          <w:rFonts w:eastAsia="Calibri"/>
        </w:rPr>
        <w:t>T</w:t>
      </w:r>
      <w:r w:rsidR="0033443A" w:rsidRPr="0033443A">
        <w:rPr>
          <w:rFonts w:eastAsia="Calibri"/>
        </w:rPr>
        <w:t xml:space="preserve">he increasing propensity to own and wear a </w:t>
      </w:r>
      <w:r w:rsidR="00612FD5">
        <w:rPr>
          <w:rFonts w:eastAsia="Calibri"/>
        </w:rPr>
        <w:t>Palestinian</w:t>
      </w:r>
      <w:r w:rsidR="0000432C">
        <w:rPr>
          <w:rFonts w:eastAsia="Calibri"/>
        </w:rPr>
        <w:t xml:space="preserve"> </w:t>
      </w:r>
      <w:r w:rsidR="0033443A" w:rsidRPr="0033443A">
        <w:rPr>
          <w:rFonts w:eastAsia="Calibri"/>
        </w:rPr>
        <w:t>dress in</w:t>
      </w:r>
      <w:r w:rsidR="0000432C">
        <w:rPr>
          <w:rFonts w:eastAsia="Calibri"/>
        </w:rPr>
        <w:t xml:space="preserve"> </w:t>
      </w:r>
      <w:r w:rsidR="0033443A" w:rsidRPr="0033443A">
        <w:rPr>
          <w:rFonts w:eastAsia="Calibri"/>
        </w:rPr>
        <w:t>global</w:t>
      </w:r>
      <w:r w:rsidR="00BF6C44">
        <w:rPr>
          <w:rFonts w:eastAsia="Calibri"/>
        </w:rPr>
        <w:t xml:space="preserve"> / diasporic</w:t>
      </w:r>
      <w:r w:rsidR="0033443A" w:rsidRPr="0033443A">
        <w:rPr>
          <w:rFonts w:eastAsia="Calibri"/>
        </w:rPr>
        <w:t xml:space="preserve"> setting</w:t>
      </w:r>
      <w:r w:rsidR="0020000D">
        <w:rPr>
          <w:rFonts w:eastAsia="Calibri"/>
        </w:rPr>
        <w:t>s</w:t>
      </w:r>
      <w:r w:rsidR="0033443A" w:rsidRPr="0033443A">
        <w:rPr>
          <w:rFonts w:eastAsia="Calibri"/>
        </w:rPr>
        <w:t xml:space="preserve"> reflects the</w:t>
      </w:r>
      <w:r w:rsidR="0024565F">
        <w:rPr>
          <w:rFonts w:eastAsia="Calibri"/>
        </w:rPr>
        <w:t xml:space="preserve"> nostalgic yearning for</w:t>
      </w:r>
      <w:r w:rsidR="0033443A" w:rsidRPr="0033443A">
        <w:rPr>
          <w:rFonts w:eastAsia="Calibri"/>
        </w:rPr>
        <w:t xml:space="preserve"> one’s history, tradition, and identity</w:t>
      </w:r>
      <w:r w:rsidR="00AD7D98">
        <w:rPr>
          <w:rFonts w:eastAsia="Calibri"/>
        </w:rPr>
        <w:t xml:space="preserve"> after the forced displacement</w:t>
      </w:r>
      <w:r w:rsidR="0033443A" w:rsidRPr="0033443A">
        <w:rPr>
          <w:rFonts w:eastAsia="Calibri"/>
        </w:rPr>
        <w:t xml:space="preserve">. It connects the wearer with family, community, and other kind of social relational linkage in which the dress is used as a performative act to reflect group connection and identity. </w:t>
      </w:r>
      <w:r w:rsidR="007226D6">
        <w:rPr>
          <w:rFonts w:eastAsia="Calibri"/>
        </w:rPr>
        <w:t xml:space="preserve">For example, </w:t>
      </w:r>
      <w:r w:rsidR="007226D6" w:rsidRPr="0033443A">
        <w:rPr>
          <w:rFonts w:eastAsia="Calibri"/>
        </w:rPr>
        <w:t>Afaf, a</w:t>
      </w:r>
      <w:r w:rsidR="007226D6">
        <w:rPr>
          <w:rFonts w:eastAsia="Calibri"/>
        </w:rPr>
        <w:t xml:space="preserve"> woman who </w:t>
      </w:r>
      <w:r w:rsidR="007226D6" w:rsidRPr="0033443A">
        <w:rPr>
          <w:rFonts w:eastAsia="Calibri"/>
        </w:rPr>
        <w:t>immigra</w:t>
      </w:r>
      <w:r w:rsidR="007226D6">
        <w:rPr>
          <w:rFonts w:eastAsia="Calibri"/>
        </w:rPr>
        <w:t xml:space="preserve">ted to Milwaukee, US in 1957, </w:t>
      </w:r>
      <w:r w:rsidR="007226D6" w:rsidRPr="0033443A">
        <w:rPr>
          <w:rFonts w:eastAsia="Calibri"/>
        </w:rPr>
        <w:t xml:space="preserve">said that she brought “a lot of the Quran frames and a lot of the crystal and cross-stitching pillows, a big frame” </w:t>
      </w:r>
      <w:r w:rsidR="007226D6">
        <w:rPr>
          <w:rFonts w:eastAsia="Calibri"/>
        </w:rPr>
        <w:t>with “cultural” motifs on them, as well as clothes, that she described as “</w:t>
      </w:r>
      <w:r w:rsidR="007226D6" w:rsidRPr="0033443A">
        <w:rPr>
          <w:rFonts w:eastAsia="Calibri"/>
        </w:rPr>
        <w:t xml:space="preserve">cultural; the way we wear like the old ladies, the way they wear the dresses.” </w:t>
      </w:r>
      <w:r w:rsidR="007226D6">
        <w:rPr>
          <w:rFonts w:eastAsia="Calibri"/>
        </w:rPr>
        <w:t xml:space="preserve">These objects functioned as mnemonic devices that spatially and temporally connected them to their “origins.” </w:t>
      </w:r>
      <w:r w:rsidR="007226D6" w:rsidRPr="0033443A">
        <w:rPr>
          <w:rFonts w:eastAsia="Calibri"/>
        </w:rPr>
        <w:t xml:space="preserve">She said she brought these objects “to keep us thinking, not to forget about our culture and always remember it.” </w:t>
      </w:r>
      <w:r w:rsidR="0033443A" w:rsidRPr="0033443A">
        <w:rPr>
          <w:rFonts w:eastAsia="Calibri"/>
        </w:rPr>
        <w:t>Palestinian dress takes an active role in terms of conveying the heritage values because “[a]n object’s significance lies more in its role in sustaining a socially symbolic meaning, such as local or national identity, rather than in their contexts of use or consumption.”</w:t>
      </w:r>
      <w:r w:rsidR="0033443A" w:rsidRPr="0033443A">
        <w:rPr>
          <w:rFonts w:eastAsia="Calibri"/>
          <w:vertAlign w:val="superscript"/>
        </w:rPr>
        <w:footnoteReference w:id="24"/>
      </w:r>
      <w:r w:rsidR="002E3E74">
        <w:rPr>
          <w:rFonts w:eastAsia="Calibri"/>
        </w:rPr>
        <w:t xml:space="preserve"> For example, </w:t>
      </w:r>
      <w:r w:rsidR="0033443A" w:rsidRPr="0033443A">
        <w:rPr>
          <w:rFonts w:eastAsia="Calibri"/>
        </w:rPr>
        <w:t xml:space="preserve">the wedding </w:t>
      </w:r>
      <w:r w:rsidR="0033443A" w:rsidRPr="006C587E">
        <w:rPr>
          <w:rFonts w:eastAsia="Calibri"/>
          <w:i/>
        </w:rPr>
        <w:t>thob</w:t>
      </w:r>
      <w:r w:rsidR="0000432C">
        <w:rPr>
          <w:rFonts w:eastAsia="Calibri"/>
          <w:i/>
        </w:rPr>
        <w:t xml:space="preserve"> </w:t>
      </w:r>
      <w:r w:rsidR="002E3E74">
        <w:rPr>
          <w:rFonts w:eastAsia="Calibri"/>
        </w:rPr>
        <w:t>has operated</w:t>
      </w:r>
      <w:r w:rsidR="00F81F0C">
        <w:rPr>
          <w:rFonts w:eastAsia="Calibri"/>
        </w:rPr>
        <w:t xml:space="preserve"> as</w:t>
      </w:r>
      <w:r w:rsidR="0000432C">
        <w:rPr>
          <w:rFonts w:eastAsia="Calibri"/>
        </w:rPr>
        <w:t xml:space="preserve"> </w:t>
      </w:r>
      <w:r w:rsidR="0033443A" w:rsidRPr="0033443A">
        <w:rPr>
          <w:rFonts w:eastAsia="Calibri"/>
        </w:rPr>
        <w:t>“a marker of identity; as a regional and national symbol; as a statement of resistance against the Israeli occupation, and a political map of the landscape to which the style and colour of each speaks of its specific location and the land lost in the occupied territories.”</w:t>
      </w:r>
      <w:r w:rsidR="0033443A" w:rsidRPr="0033443A">
        <w:rPr>
          <w:rFonts w:eastAsia="Calibri"/>
          <w:vertAlign w:val="superscript"/>
        </w:rPr>
        <w:footnoteReference w:id="25"/>
      </w:r>
      <w:r w:rsidR="0033443A" w:rsidRPr="0033443A">
        <w:rPr>
          <w:rFonts w:eastAsia="Calibri"/>
        </w:rPr>
        <w:t xml:space="preserve"> A participant in </w:t>
      </w:r>
      <w:r w:rsidR="0000432C">
        <w:rPr>
          <w:rFonts w:eastAsia="Calibri"/>
        </w:rPr>
        <w:t xml:space="preserve">a </w:t>
      </w:r>
      <w:r w:rsidR="0033443A" w:rsidRPr="0033443A">
        <w:rPr>
          <w:rFonts w:eastAsia="Calibri"/>
        </w:rPr>
        <w:t xml:space="preserve">specific </w:t>
      </w:r>
      <w:r w:rsidR="009B3128" w:rsidRPr="0033443A">
        <w:rPr>
          <w:rFonts w:eastAsia="Calibri"/>
        </w:rPr>
        <w:t>museum</w:t>
      </w:r>
      <w:r w:rsidR="009B3128">
        <w:rPr>
          <w:rFonts w:eastAsia="Calibri"/>
        </w:rPr>
        <w:t xml:space="preserve"> a</w:t>
      </w:r>
      <w:r w:rsidR="009B3128" w:rsidRPr="0033443A">
        <w:rPr>
          <w:rFonts w:eastAsia="Calibri"/>
        </w:rPr>
        <w:t xml:space="preserve">nd </w:t>
      </w:r>
      <w:r w:rsidR="0033443A" w:rsidRPr="0033443A">
        <w:rPr>
          <w:rFonts w:eastAsia="Calibri"/>
        </w:rPr>
        <w:t xml:space="preserve">research project </w:t>
      </w:r>
      <w:r w:rsidR="00E102D7">
        <w:rPr>
          <w:rFonts w:eastAsia="Calibri"/>
        </w:rPr>
        <w:t>conducted among</w:t>
      </w:r>
      <w:r w:rsidR="0033443A" w:rsidRPr="0033443A">
        <w:rPr>
          <w:rFonts w:eastAsia="Calibri"/>
        </w:rPr>
        <w:t xml:space="preserve"> Palestinian Australians said that “after the occupation the </w:t>
      </w:r>
      <w:r w:rsidR="0033443A" w:rsidRPr="0061282A">
        <w:rPr>
          <w:rFonts w:eastAsia="Calibri"/>
          <w:i/>
        </w:rPr>
        <w:t>thob</w:t>
      </w:r>
      <w:r w:rsidR="0033443A" w:rsidRPr="0033443A">
        <w:rPr>
          <w:rFonts w:eastAsia="Calibri"/>
        </w:rPr>
        <w:t xml:space="preserve"> becomes a flag while the flag cannot be displayed, the dress takes it place.”</w:t>
      </w:r>
      <w:r w:rsidR="0033443A" w:rsidRPr="0033443A">
        <w:rPr>
          <w:rFonts w:eastAsia="Calibri"/>
          <w:vertAlign w:val="superscript"/>
        </w:rPr>
        <w:footnoteReference w:id="26"/>
      </w:r>
      <w:r w:rsidR="0000432C">
        <w:rPr>
          <w:rFonts w:eastAsia="Calibri"/>
        </w:rPr>
        <w:t xml:space="preserve"> </w:t>
      </w:r>
      <w:r w:rsidR="00185BE8">
        <w:rPr>
          <w:rFonts w:eastAsia="Calibri"/>
        </w:rPr>
        <w:t xml:space="preserve">Afaf, for example, expressed she felt </w:t>
      </w:r>
      <w:r w:rsidR="00185BE8" w:rsidRPr="0033443A">
        <w:rPr>
          <w:rFonts w:eastAsia="Calibri"/>
        </w:rPr>
        <w:t>“proud” when she w</w:t>
      </w:r>
      <w:r w:rsidR="00185BE8">
        <w:rPr>
          <w:rFonts w:eastAsia="Calibri"/>
        </w:rPr>
        <w:t>ore</w:t>
      </w:r>
      <w:r w:rsidR="00185BE8" w:rsidRPr="0033443A">
        <w:rPr>
          <w:rFonts w:eastAsia="Calibri"/>
        </w:rPr>
        <w:t xml:space="preserve"> the thob as many other immigrant women who</w:t>
      </w:r>
      <w:r w:rsidR="00185BE8">
        <w:rPr>
          <w:rFonts w:eastAsia="Calibri"/>
        </w:rPr>
        <w:t xml:space="preserve"> referred to the pride they take in wearing the </w:t>
      </w:r>
      <w:r w:rsidR="00185BE8" w:rsidRPr="00FD3094">
        <w:rPr>
          <w:rFonts w:eastAsia="Calibri"/>
          <w:i/>
        </w:rPr>
        <w:t>thob</w:t>
      </w:r>
      <w:r w:rsidR="00185BE8">
        <w:rPr>
          <w:rFonts w:eastAsia="Calibri"/>
        </w:rPr>
        <w:t>.</w:t>
      </w:r>
      <w:r w:rsidR="0000432C">
        <w:rPr>
          <w:rFonts w:eastAsia="Calibri"/>
        </w:rPr>
        <w:t xml:space="preserve"> </w:t>
      </w:r>
    </w:p>
    <w:p w14:paraId="4AB190EC" w14:textId="18E26B2D" w:rsidR="00602C4E" w:rsidRDefault="007F08D1" w:rsidP="00EB01AD">
      <w:pPr>
        <w:pStyle w:val="NoSpacing"/>
        <w:rPr>
          <w:rFonts w:eastAsia="Calibri"/>
        </w:rPr>
      </w:pPr>
      <w:r w:rsidRPr="00EB01AD">
        <w:t>Women</w:t>
      </w:r>
      <w:r w:rsidR="0000432C" w:rsidRPr="00EB01AD">
        <w:t xml:space="preserve"> </w:t>
      </w:r>
      <w:r w:rsidR="00196F88" w:rsidRPr="00EB01AD">
        <w:t>a</w:t>
      </w:r>
      <w:r w:rsidR="001253A4" w:rsidRPr="00EB01AD">
        <w:t xml:space="preserve">lso </w:t>
      </w:r>
      <w:r w:rsidR="005E64AA" w:rsidRPr="00EB01AD">
        <w:t>obtained clothes</w:t>
      </w:r>
      <w:r w:rsidR="0000432C" w:rsidRPr="00EB01AD">
        <w:t xml:space="preserve"> </w:t>
      </w:r>
      <w:r w:rsidR="00E06AEA" w:rsidRPr="00EB01AD">
        <w:t>in order</w:t>
      </w:r>
      <w:r w:rsidR="005E64AA" w:rsidRPr="00EB01AD">
        <w:t xml:space="preserve"> “to pass them onto </w:t>
      </w:r>
      <w:r w:rsidR="00E06AEA" w:rsidRPr="00EB01AD">
        <w:t xml:space="preserve">their daughters and </w:t>
      </w:r>
      <w:r w:rsidR="00434E79" w:rsidRPr="00EB01AD">
        <w:t>daughter-in-law’s</w:t>
      </w:r>
      <w:r w:rsidR="0000432C" w:rsidRPr="00EB01AD">
        <w:t xml:space="preserve"> </w:t>
      </w:r>
      <w:r w:rsidR="005E64AA" w:rsidRPr="00EB01AD">
        <w:t>so that they know about their culture</w:t>
      </w:r>
      <w:r w:rsidR="00DE6431" w:rsidRPr="00EB01AD">
        <w:t>,</w:t>
      </w:r>
      <w:r w:rsidR="005E64AA" w:rsidRPr="00EB01AD">
        <w:t xml:space="preserve">” </w:t>
      </w:r>
      <w:r w:rsidR="00DE6431" w:rsidRPr="00EB01AD">
        <w:t xml:space="preserve">as Afaf said. </w:t>
      </w:r>
      <w:r w:rsidR="005E64AA" w:rsidRPr="00EB01AD">
        <w:t>Faten</w:t>
      </w:r>
      <w:r w:rsidR="001C531A" w:rsidRPr="00EB01AD">
        <w:t>, another immigrant generation woman,</w:t>
      </w:r>
      <w:r w:rsidR="0000432C" w:rsidRPr="00EB01AD">
        <w:t xml:space="preserve"> </w:t>
      </w:r>
      <w:r w:rsidR="00D21FEC" w:rsidRPr="00EB01AD">
        <w:t>noted</w:t>
      </w:r>
      <w:r w:rsidR="0000432C" w:rsidRPr="00EB01AD">
        <w:t xml:space="preserve"> </w:t>
      </w:r>
      <w:r w:rsidR="005E64AA" w:rsidRPr="00EB01AD">
        <w:t>an interesting point; back at homeland she did not use to wear cultural clothes because she was raised in the city; she said that compared to her life in the Palestinian city back then, American Palestinians tend to wear cultural clothes more. She said “I did not wear those thobs; no I just see it here; I never see it before,” and that she does not have clothes passed down to her from her mother unlike other women coming from villages</w:t>
      </w:r>
      <w:r w:rsidR="007567DB" w:rsidRPr="00EB01AD">
        <w:t xml:space="preserve"> or towns</w:t>
      </w:r>
      <w:r w:rsidR="005E64AA" w:rsidRPr="00EB01AD">
        <w:t>. This has also to do with the political significance</w:t>
      </w:r>
      <w:r w:rsidR="009E6C39" w:rsidRPr="00EB01AD">
        <w:t xml:space="preserve"> of</w:t>
      </w:r>
      <w:r w:rsidR="0000432C" w:rsidRPr="00EB01AD">
        <w:t xml:space="preserve"> </w:t>
      </w:r>
      <w:r w:rsidR="005E64AA" w:rsidRPr="00EB01AD">
        <w:t>the thob</w:t>
      </w:r>
      <w:r w:rsidR="00EA69C7" w:rsidRPr="004F7775">
        <w:rPr>
          <w:rFonts w:eastAsia="Calibri"/>
        </w:rPr>
        <w:t xml:space="preserve"> </w:t>
      </w:r>
      <w:r w:rsidR="0000432C">
        <w:rPr>
          <w:rFonts w:eastAsia="Calibri"/>
        </w:rPr>
        <w:t>which developed</w:t>
      </w:r>
      <w:r w:rsidR="0000432C" w:rsidRPr="004F7775">
        <w:rPr>
          <w:rFonts w:eastAsia="Calibri"/>
        </w:rPr>
        <w:t xml:space="preserve"> </w:t>
      </w:r>
      <w:r w:rsidR="00EA69C7" w:rsidRPr="004F7775">
        <w:rPr>
          <w:rFonts w:eastAsia="Calibri"/>
        </w:rPr>
        <w:t xml:space="preserve">at a time when nationalist movements and discourses strongly informed homeland and diaspora politics, discourses, and organizations. </w:t>
      </w:r>
    </w:p>
    <w:p w14:paraId="19118195" w14:textId="77777777" w:rsidR="0044491D" w:rsidRPr="00351956" w:rsidRDefault="0044491D" w:rsidP="00EB01AD">
      <w:pPr>
        <w:pStyle w:val="Heading1"/>
        <w:rPr>
          <w:rFonts w:eastAsia="Times New Roman"/>
        </w:rPr>
      </w:pPr>
      <w:r>
        <w:rPr>
          <w:rFonts w:eastAsia="Times New Roman"/>
        </w:rPr>
        <w:t>P</w:t>
      </w:r>
      <w:r w:rsidRPr="0044491D">
        <w:rPr>
          <w:rFonts w:eastAsia="Times New Roman"/>
        </w:rPr>
        <w:t>ost 2000s</w:t>
      </w:r>
    </w:p>
    <w:p w14:paraId="4FA4EE6B" w14:textId="41365937" w:rsidR="00043D52" w:rsidRDefault="00043D52" w:rsidP="00EB01AD">
      <w:r>
        <w:t xml:space="preserve">When </w:t>
      </w:r>
      <w:r w:rsidR="00AC2D08">
        <w:t>Rashida Tlaib was sworn in</w:t>
      </w:r>
      <w:r w:rsidR="000E4478">
        <w:t xml:space="preserve">to </w:t>
      </w:r>
      <w:r w:rsidR="00AC2D08">
        <w:t>Congress as one of first two M</w:t>
      </w:r>
      <w:r w:rsidR="00433834">
        <w:t xml:space="preserve">uslim Congresswomen, </w:t>
      </w:r>
      <w:r>
        <w:t>it</w:t>
      </w:r>
      <w:r w:rsidR="00BF5811">
        <w:t xml:space="preserve"> </w:t>
      </w:r>
      <w:r w:rsidR="00C954C0">
        <w:t xml:space="preserve">sparked a lot of reaction. </w:t>
      </w:r>
      <w:r w:rsidR="005F73D5">
        <w:t>A</w:t>
      </w:r>
      <w:r w:rsidR="008A5F38">
        <w:t>part from the</w:t>
      </w:r>
      <w:r w:rsidR="0075447B">
        <w:t xml:space="preserve"> political discussions on media</w:t>
      </w:r>
      <w:r w:rsidR="008A5F38">
        <w:t>, fashion magazines</w:t>
      </w:r>
      <w:r w:rsidR="00BF5811">
        <w:t xml:space="preserve"> widely </w:t>
      </w:r>
      <w:r w:rsidR="001D64A3" w:rsidRPr="00BF5811">
        <w:t>featured</w:t>
      </w:r>
      <w:r w:rsidR="001D64A3">
        <w:t xml:space="preserve"> her first day</w:t>
      </w:r>
      <w:r w:rsidR="00BF5811">
        <w:t xml:space="preserve"> </w:t>
      </w:r>
      <w:r w:rsidR="00700840">
        <w:t>for the</w:t>
      </w:r>
      <w:r w:rsidR="00BF5811">
        <w:t xml:space="preserve"> </w:t>
      </w:r>
      <w:r w:rsidR="007D0906">
        <w:t>dress</w:t>
      </w:r>
      <w:r w:rsidR="00C674CA">
        <w:t xml:space="preserve"> she wore</w:t>
      </w:r>
      <w:r w:rsidR="001D64A3">
        <w:t>, which also transformed to social media in a celebration of the Palestinian thob.</w:t>
      </w:r>
      <w:r w:rsidR="00602DC0">
        <w:rPr>
          <w:rStyle w:val="FootnoteReference"/>
        </w:rPr>
        <w:footnoteReference w:id="27"/>
      </w:r>
      <w:r w:rsidR="00BF5811">
        <w:t xml:space="preserve"> </w:t>
      </w:r>
      <w:r w:rsidR="00720059">
        <w:t>This was presumably the first moment when</w:t>
      </w:r>
      <w:r w:rsidR="00013DA8">
        <w:t xml:space="preserve"> the interrelationship among</w:t>
      </w:r>
      <w:r w:rsidR="00720059">
        <w:t xml:space="preserve"> politics, society, and fashion </w:t>
      </w:r>
      <w:r w:rsidR="006F339D">
        <w:t xml:space="preserve">was intensely and openly </w:t>
      </w:r>
      <w:r w:rsidR="00225E56">
        <w:t>revealed.</w:t>
      </w:r>
      <w:r w:rsidR="00144426">
        <w:t xml:space="preserve"> A short while ago, another Palestinian American woman, </w:t>
      </w:r>
      <w:r w:rsidR="00144426" w:rsidRPr="00144426">
        <w:t>Nujoud</w:t>
      </w:r>
      <w:r w:rsidR="00BF5811">
        <w:t xml:space="preserve"> </w:t>
      </w:r>
      <w:r w:rsidR="00144426" w:rsidRPr="00144426">
        <w:t>Merancy</w:t>
      </w:r>
      <w:r w:rsidR="00144426">
        <w:t xml:space="preserve">, who is a </w:t>
      </w:r>
      <w:r w:rsidR="00144426" w:rsidRPr="00AB1F16">
        <w:t>NASA spacecraft engineer</w:t>
      </w:r>
      <w:r w:rsidR="00144426">
        <w:t>,</w:t>
      </w:r>
      <w:r w:rsidR="007567DB">
        <w:t xml:space="preserve"> </w:t>
      </w:r>
      <w:r w:rsidR="00144426">
        <w:t xml:space="preserve">announced that she updated her </w:t>
      </w:r>
      <w:r w:rsidR="00144426" w:rsidRPr="00144426">
        <w:t xml:space="preserve">NASA </w:t>
      </w:r>
      <w:r w:rsidR="00B91E62">
        <w:t xml:space="preserve">official photo </w:t>
      </w:r>
      <w:r w:rsidR="00144426">
        <w:t xml:space="preserve">in a </w:t>
      </w:r>
      <w:r w:rsidR="004D633A">
        <w:t>blazer</w:t>
      </w:r>
      <w:r w:rsidR="00144426">
        <w:t xml:space="preserve"> designed with Palestinian embroidery. </w:t>
      </w:r>
      <w:r w:rsidR="004D633A">
        <w:t xml:space="preserve">From Tlaib’s entirely traditional design to </w:t>
      </w:r>
      <w:r w:rsidR="004D633A" w:rsidRPr="004D633A">
        <w:t>Merancy</w:t>
      </w:r>
      <w:r w:rsidR="004D633A">
        <w:t>’s updated style, w</w:t>
      </w:r>
      <w:r w:rsidR="00F56D3B">
        <w:t>omen’s</w:t>
      </w:r>
      <w:r w:rsidR="008F5A81">
        <w:t xml:space="preserve"> inspiration to display their cultural clothing </w:t>
      </w:r>
      <w:r w:rsidR="00B91E62">
        <w:t xml:space="preserve">and identity continues after 2000s in different forms. </w:t>
      </w:r>
    </w:p>
    <w:p w14:paraId="055B6F0B" w14:textId="769C4221" w:rsidR="006B03D7" w:rsidRDefault="009530EF" w:rsidP="00EB01AD">
      <w:pPr>
        <w:rPr>
          <w:rFonts w:eastAsia="Calibri"/>
        </w:rPr>
      </w:pPr>
      <w:r w:rsidRPr="009530EF">
        <w:t xml:space="preserve">While women have used dress to have control over the meaning of the national heritage and claim visibility and agency within the power structure of the national discourse, they also have the power to change and transform the meaning of the garment, as well as how to use it and fashion it. </w:t>
      </w:r>
      <w:r w:rsidR="004B2468">
        <w:t>C</w:t>
      </w:r>
      <w:r w:rsidR="004B2468">
        <w:rPr>
          <w:rFonts w:eastAsia="Calibri"/>
        </w:rPr>
        <w:t xml:space="preserve">ontemporary interest in the </w:t>
      </w:r>
      <w:r w:rsidR="004B2468" w:rsidRPr="00E4556C">
        <w:rPr>
          <w:rFonts w:eastAsia="Calibri"/>
          <w:i/>
        </w:rPr>
        <w:t>thob</w:t>
      </w:r>
      <w:r w:rsidR="004B2468">
        <w:rPr>
          <w:rFonts w:eastAsia="Calibri"/>
          <w:i/>
        </w:rPr>
        <w:t xml:space="preserve"> </w:t>
      </w:r>
      <w:r w:rsidR="004B2468">
        <w:rPr>
          <w:rFonts w:eastAsia="Calibri"/>
        </w:rPr>
        <w:t xml:space="preserve">brings </w:t>
      </w:r>
      <w:r w:rsidR="004B2468" w:rsidRPr="00795428">
        <w:rPr>
          <w:rFonts w:eastAsia="Calibri"/>
        </w:rPr>
        <w:t>traditional embroidery</w:t>
      </w:r>
      <w:r w:rsidR="004B2468">
        <w:rPr>
          <w:rFonts w:eastAsia="Calibri"/>
        </w:rPr>
        <w:t xml:space="preserve"> and motifs and </w:t>
      </w:r>
      <w:r w:rsidR="002E416B">
        <w:rPr>
          <w:rFonts w:eastAsia="Calibri"/>
        </w:rPr>
        <w:t>modern</w:t>
      </w:r>
      <w:r w:rsidR="002E416B" w:rsidRPr="00795428">
        <w:rPr>
          <w:rFonts w:eastAsia="Calibri"/>
        </w:rPr>
        <w:t xml:space="preserve"> </w:t>
      </w:r>
      <w:r w:rsidR="004B2468" w:rsidRPr="00795428">
        <w:rPr>
          <w:rFonts w:eastAsia="Calibri"/>
        </w:rPr>
        <w:t>clothing</w:t>
      </w:r>
      <w:r w:rsidR="004B2468">
        <w:rPr>
          <w:rFonts w:eastAsia="Calibri"/>
        </w:rPr>
        <w:t xml:space="preserve"> together. </w:t>
      </w:r>
      <w:r w:rsidRPr="009530EF">
        <w:t>They integrate fashion and traditionalism, national and global, and create hybrid expressions of identity.</w:t>
      </w:r>
      <w:r w:rsidR="00BF5811">
        <w:t xml:space="preserve"> </w:t>
      </w:r>
      <w:r w:rsidR="001B5CF3">
        <w:t>Their manifestations show that</w:t>
      </w:r>
      <w:r w:rsidR="00D24809">
        <w:t xml:space="preserve"> “</w:t>
      </w:r>
      <w:r w:rsidR="00D24809" w:rsidRPr="00BC34BE">
        <w:t>dress is a dynamic, interacting system, unbounded by time and space that articulates directly with the larger cultural system in which dress operates</w:t>
      </w:r>
      <w:r w:rsidR="00BF5811">
        <w:t>.</w:t>
      </w:r>
      <w:r w:rsidR="00D24809">
        <w:t>”</w:t>
      </w:r>
      <w:r w:rsidR="00D24809">
        <w:rPr>
          <w:rStyle w:val="FootnoteReference"/>
        </w:rPr>
        <w:footnoteReference w:id="28"/>
      </w:r>
      <w:r w:rsidR="00BF5811">
        <w:t xml:space="preserve"> </w:t>
      </w:r>
      <w:r w:rsidR="006B03D7">
        <w:rPr>
          <w:rFonts w:eastAsia="Calibri"/>
        </w:rPr>
        <w:t>N</w:t>
      </w:r>
      <w:r w:rsidR="0094018E">
        <w:rPr>
          <w:rFonts w:eastAsia="Calibri"/>
        </w:rPr>
        <w:t>ational</w:t>
      </w:r>
      <w:r w:rsidR="0028692E">
        <w:rPr>
          <w:rFonts w:eastAsia="Calibri"/>
        </w:rPr>
        <w:t xml:space="preserve"> and nationalist sentiments still claim power and exist in a mode of competing or cooperating with </w:t>
      </w:r>
      <w:r w:rsidR="006B03D7">
        <w:rPr>
          <w:rFonts w:eastAsia="Calibri"/>
        </w:rPr>
        <w:t xml:space="preserve">both </w:t>
      </w:r>
      <w:r w:rsidR="0028692E">
        <w:rPr>
          <w:rFonts w:eastAsia="Calibri"/>
        </w:rPr>
        <w:t>Islamic dress code</w:t>
      </w:r>
      <w:r w:rsidR="006B03D7">
        <w:rPr>
          <w:rFonts w:eastAsia="Calibri"/>
        </w:rPr>
        <w:t xml:space="preserve"> (as Islamic discourse and hijab has been the prevailing discourse among the Muslim diaspora) and the modern </w:t>
      </w:r>
      <w:r w:rsidR="00C66091">
        <w:rPr>
          <w:rFonts w:eastAsia="Calibri"/>
        </w:rPr>
        <w:t xml:space="preserve">fashion styles (for example, </w:t>
      </w:r>
      <w:r w:rsidR="00F90DE2">
        <w:rPr>
          <w:rFonts w:eastAsia="Calibri"/>
        </w:rPr>
        <w:t>miniskirts, bags, etc. in the style of thob)</w:t>
      </w:r>
      <w:r w:rsidR="004B2468">
        <w:rPr>
          <w:rFonts w:eastAsia="Calibri"/>
        </w:rPr>
        <w:t>, and women incorporate the thob in whatever their tendencies are.</w:t>
      </w:r>
    </w:p>
    <w:p w14:paraId="1FBFA941" w14:textId="494072F9" w:rsidR="00795428" w:rsidRDefault="00A642C3" w:rsidP="00EB01AD">
      <w:pPr>
        <w:rPr>
          <w:rFonts w:eastAsia="Calibri"/>
        </w:rPr>
      </w:pPr>
      <w:r>
        <w:rPr>
          <w:rFonts w:eastAsia="Calibri"/>
        </w:rPr>
        <w:t xml:space="preserve">The distinguishing </w:t>
      </w:r>
      <w:r w:rsidR="003B7D14">
        <w:rPr>
          <w:rFonts w:eastAsia="Calibri"/>
        </w:rPr>
        <w:t xml:space="preserve">characteristic of the recent decades in terms of women’s efforts to redefine or popularize Palestinian </w:t>
      </w:r>
      <w:r w:rsidR="003B7D14" w:rsidRPr="00084FA5">
        <w:rPr>
          <w:rFonts w:eastAsia="Calibri"/>
          <w:i/>
        </w:rPr>
        <w:t>thob</w:t>
      </w:r>
      <w:r w:rsidR="003B7D14">
        <w:rPr>
          <w:rFonts w:eastAsia="Calibri"/>
        </w:rPr>
        <w:t xml:space="preserve"> is the </w:t>
      </w:r>
      <w:r w:rsidR="003B7D14" w:rsidRPr="00795428">
        <w:rPr>
          <w:rFonts w:eastAsia="Calibri"/>
        </w:rPr>
        <w:t>global significance</w:t>
      </w:r>
      <w:r w:rsidR="003B7D14">
        <w:rPr>
          <w:rFonts w:eastAsia="Calibri"/>
        </w:rPr>
        <w:t xml:space="preserve"> it obtained through the </w:t>
      </w:r>
      <w:r w:rsidR="003B7D14" w:rsidRPr="00795428">
        <w:rPr>
          <w:rFonts w:eastAsia="Calibri"/>
        </w:rPr>
        <w:t>Internet.</w:t>
      </w:r>
      <w:r w:rsidR="00B84F65">
        <w:rPr>
          <w:rFonts w:eastAsia="Calibri"/>
        </w:rPr>
        <w:t xml:space="preserve"> </w:t>
      </w:r>
      <w:r w:rsidR="00795428" w:rsidRPr="00795428">
        <w:rPr>
          <w:rFonts w:eastAsia="Calibri"/>
        </w:rPr>
        <w:t xml:space="preserve">The Internet does not only inform and strengthen the connection between </w:t>
      </w:r>
      <w:r w:rsidR="00084FA5">
        <w:rPr>
          <w:rFonts w:eastAsia="Calibri"/>
        </w:rPr>
        <w:t>c</w:t>
      </w:r>
      <w:r w:rsidR="00943AEF" w:rsidRPr="00795428">
        <w:rPr>
          <w:rFonts w:eastAsia="Calibri"/>
        </w:rPr>
        <w:t xml:space="preserve">ultural artifacts and objects </w:t>
      </w:r>
      <w:r w:rsidR="00795428" w:rsidRPr="00795428">
        <w:rPr>
          <w:rFonts w:eastAsia="Calibri"/>
        </w:rPr>
        <w:t>and the communities they belong to, but it has also altered the process of their commercialization</w:t>
      </w:r>
      <w:r w:rsidR="0061514B">
        <w:rPr>
          <w:rFonts w:eastAsia="Calibri"/>
        </w:rPr>
        <w:t xml:space="preserve"> and facilitated its spread</w:t>
      </w:r>
      <w:r w:rsidR="00795428" w:rsidRPr="00795428">
        <w:rPr>
          <w:rFonts w:eastAsia="Calibri"/>
        </w:rPr>
        <w:t xml:space="preserve">, ultimately creating a web among all these dimensions. The </w:t>
      </w:r>
      <w:r w:rsidR="00FB41A2">
        <w:rPr>
          <w:rFonts w:eastAsia="Calibri"/>
        </w:rPr>
        <w:t>thob’s</w:t>
      </w:r>
      <w:r w:rsidR="00B84F65">
        <w:rPr>
          <w:rFonts w:eastAsia="Calibri"/>
        </w:rPr>
        <w:t xml:space="preserve"> </w:t>
      </w:r>
      <w:r w:rsidR="00795428" w:rsidRPr="00795428">
        <w:rPr>
          <w:rFonts w:eastAsia="Calibri"/>
        </w:rPr>
        <w:t xml:space="preserve">narrative is </w:t>
      </w:r>
      <w:r w:rsidR="006A69B5">
        <w:rPr>
          <w:rFonts w:eastAsia="Calibri"/>
        </w:rPr>
        <w:t xml:space="preserve">now </w:t>
      </w:r>
      <w:r w:rsidR="00795428" w:rsidRPr="00795428">
        <w:rPr>
          <w:rFonts w:eastAsia="Calibri"/>
        </w:rPr>
        <w:t>conveyed and spread in the digital space</w:t>
      </w:r>
      <w:r w:rsidR="00B42E32">
        <w:rPr>
          <w:rFonts w:eastAsia="Calibri"/>
        </w:rPr>
        <w:t xml:space="preserve"> transmitting its popularity in weddings, cultural and national events, local settings</w:t>
      </w:r>
      <w:r w:rsidR="00B84F65">
        <w:rPr>
          <w:rFonts w:eastAsia="Calibri"/>
        </w:rPr>
        <w:t>, and political movements</w:t>
      </w:r>
      <w:r w:rsidR="00B42E32">
        <w:rPr>
          <w:rFonts w:eastAsia="Calibri"/>
        </w:rPr>
        <w:t xml:space="preserve">. </w:t>
      </w:r>
      <w:r w:rsidR="00795428" w:rsidRPr="00795428">
        <w:rPr>
          <w:rFonts w:eastAsia="Calibri"/>
        </w:rPr>
        <w:t xml:space="preserve">Thus, the Internet not only facilitates the access to the cultural clothing but also creates another space to </w:t>
      </w:r>
      <w:r w:rsidR="00096227">
        <w:rPr>
          <w:rFonts w:eastAsia="Calibri"/>
        </w:rPr>
        <w:t xml:space="preserve">display </w:t>
      </w:r>
      <w:r w:rsidR="00795428" w:rsidRPr="00795428">
        <w:rPr>
          <w:rFonts w:eastAsia="Calibri"/>
        </w:rPr>
        <w:t>clothing</w:t>
      </w:r>
      <w:r w:rsidR="00096227">
        <w:rPr>
          <w:rFonts w:eastAsia="Calibri"/>
        </w:rPr>
        <w:t xml:space="preserve"> and identity</w:t>
      </w:r>
      <w:r w:rsidR="00795428" w:rsidRPr="00795428">
        <w:rPr>
          <w:rFonts w:eastAsia="Calibri"/>
        </w:rPr>
        <w:t xml:space="preserve">. </w:t>
      </w:r>
      <w:r w:rsidR="005F5C08">
        <w:rPr>
          <w:rFonts w:eastAsia="Calibri"/>
        </w:rPr>
        <w:t>Even for w</w:t>
      </w:r>
      <w:r w:rsidR="00795428" w:rsidRPr="00795428">
        <w:rPr>
          <w:rFonts w:eastAsia="Calibri"/>
        </w:rPr>
        <w:t xml:space="preserve">omen </w:t>
      </w:r>
      <w:r w:rsidR="0044645B">
        <w:rPr>
          <w:rFonts w:eastAsia="Calibri"/>
        </w:rPr>
        <w:t xml:space="preserve">who </w:t>
      </w:r>
      <w:r w:rsidR="00795428" w:rsidRPr="00795428">
        <w:rPr>
          <w:rFonts w:eastAsia="Calibri"/>
        </w:rPr>
        <w:t>wear</w:t>
      </w:r>
      <w:r w:rsidR="005F5C08">
        <w:rPr>
          <w:rFonts w:eastAsia="Calibri"/>
        </w:rPr>
        <w:t xml:space="preserve"> </w:t>
      </w:r>
      <w:r w:rsidR="007F1A94">
        <w:rPr>
          <w:rFonts w:eastAsia="Calibri"/>
        </w:rPr>
        <w:t>thobs</w:t>
      </w:r>
      <w:r w:rsidR="00795428" w:rsidRPr="00795428">
        <w:rPr>
          <w:rFonts w:eastAsia="Calibri"/>
        </w:rPr>
        <w:t xml:space="preserve"> only during weddings or other cultural events, the Internet, especially social media, transcends this immediate presentation into a permanent demonstration with a stronger effect. The popularity of the traditional clothing is increased by the Internet and social media postings that show the identity markers to everyone rather than</w:t>
      </w:r>
      <w:r w:rsidR="009E071D">
        <w:rPr>
          <w:rFonts w:eastAsia="Calibri"/>
        </w:rPr>
        <w:t xml:space="preserve"> constraining it into</w:t>
      </w:r>
      <w:r w:rsidR="00795428" w:rsidRPr="00795428">
        <w:rPr>
          <w:rFonts w:eastAsia="Calibri"/>
        </w:rPr>
        <w:t xml:space="preserve"> in-community </w:t>
      </w:r>
      <w:r w:rsidR="005A02AD">
        <w:rPr>
          <w:rFonts w:eastAsia="Calibri"/>
        </w:rPr>
        <w:t>contexts</w:t>
      </w:r>
      <w:r w:rsidR="00B67AD5">
        <w:rPr>
          <w:rFonts w:eastAsia="Calibri"/>
        </w:rPr>
        <w:t xml:space="preserve"> </w:t>
      </w:r>
      <w:r w:rsidR="00795428" w:rsidRPr="00795428">
        <w:rPr>
          <w:rFonts w:eastAsia="Calibri"/>
        </w:rPr>
        <w:t>where the observers are generally</w:t>
      </w:r>
      <w:r w:rsidR="005A02AD">
        <w:rPr>
          <w:rFonts w:eastAsia="Calibri"/>
        </w:rPr>
        <w:t xml:space="preserve"> the</w:t>
      </w:r>
      <w:r w:rsidR="00795428" w:rsidRPr="00795428">
        <w:rPr>
          <w:rFonts w:eastAsia="Calibri"/>
        </w:rPr>
        <w:t xml:space="preserve"> community members. </w:t>
      </w:r>
    </w:p>
    <w:p w14:paraId="16CCD531" w14:textId="48878F20" w:rsidR="00193B89" w:rsidRPr="00795428" w:rsidRDefault="00FE0B4A" w:rsidP="00EB01AD">
      <w:pPr>
        <w:rPr>
          <w:rFonts w:eastAsia="Calibri"/>
        </w:rPr>
      </w:pPr>
      <w:r w:rsidRPr="00EB01AD">
        <w:t xml:space="preserve">Within the community, wearing the thob indicates also a reaffirmation of the membership to the culture and society. </w:t>
      </w:r>
      <w:r w:rsidR="00193B89" w:rsidRPr="00EB01AD">
        <w:t>Among the second-generation, the wedding ceremonies, particularly the henna nights, are still the events when and where Palestinians express and demonstrate their connections to their origins by “exhibiting” national symbols such as flag, wearing national clothes, and</w:t>
      </w:r>
      <w:r w:rsidR="00193B89">
        <w:rPr>
          <w:rFonts w:eastAsia="Calibri"/>
        </w:rPr>
        <w:t xml:space="preserve"> </w:t>
      </w:r>
      <w:r w:rsidR="00193B89" w:rsidRPr="00795428">
        <w:rPr>
          <w:rFonts w:eastAsia="Calibri"/>
        </w:rPr>
        <w:t>playing national music. Renda Serhan views this as a way to handle dislocation</w:t>
      </w:r>
      <w:r w:rsidR="00B87D20">
        <w:rPr>
          <w:rFonts w:eastAsia="Calibri"/>
        </w:rPr>
        <w:t xml:space="preserve"> and claiming Palestinianness</w:t>
      </w:r>
      <w:r w:rsidR="00193B89" w:rsidRPr="00795428">
        <w:rPr>
          <w:rFonts w:eastAsia="Calibri"/>
        </w:rPr>
        <w:t xml:space="preserve">: </w:t>
      </w:r>
    </w:p>
    <w:p w14:paraId="4B1B8394" w14:textId="77777777" w:rsidR="00193B89" w:rsidRDefault="00193B89" w:rsidP="00EB01AD">
      <w:pPr>
        <w:rPr>
          <w:rFonts w:eastAsia="Calibri"/>
        </w:rPr>
      </w:pPr>
      <w:r w:rsidRPr="00795428">
        <w:rPr>
          <w:rFonts w:eastAsia="Calibri"/>
        </w:rPr>
        <w:t>Their project is one whereby they connect to the past through wedding rituals in order to cope with exile and instill Palestinianness in their children and grandchildren. The Palestinian nation is modeled on both the Western and post-colonial models of nationalism demonstrated through the idealization of the peasant, wearing thobes and scarves, carrying the flag, and finally in performing the ideal-type gender roles. The seamlessness of the weddings begs two additional questions: do these individuals live their daily lives according to these precepts? And how is the image maintained of the steadfast Palestinian peasants who “never left...never changed”?</w:t>
      </w:r>
      <w:r w:rsidRPr="00795428">
        <w:rPr>
          <w:rFonts w:eastAsia="Calibri"/>
          <w:vertAlign w:val="superscript"/>
        </w:rPr>
        <w:footnoteReference w:id="29"/>
      </w:r>
    </w:p>
    <w:p w14:paraId="7993A93E" w14:textId="7264C0FB" w:rsidR="00795428" w:rsidRPr="00795428" w:rsidRDefault="00193B89" w:rsidP="00EB01AD">
      <w:pPr>
        <w:rPr>
          <w:rFonts w:eastAsia="Calibri"/>
        </w:rPr>
      </w:pPr>
      <w:r>
        <w:rPr>
          <w:rFonts w:eastAsia="Calibri"/>
        </w:rPr>
        <w:t>As to</w:t>
      </w:r>
      <w:r w:rsidR="00795428" w:rsidRPr="00795428">
        <w:rPr>
          <w:rFonts w:eastAsia="Calibri"/>
        </w:rPr>
        <w:t xml:space="preserve"> the Milwaukeean community, in terms of weddings, the </w:t>
      </w:r>
      <w:r w:rsidR="00CD7A5A">
        <w:rPr>
          <w:rFonts w:eastAsia="Calibri"/>
        </w:rPr>
        <w:t>cultural d</w:t>
      </w:r>
      <w:r w:rsidR="00A10539">
        <w:rPr>
          <w:rFonts w:eastAsia="Calibri"/>
        </w:rPr>
        <w:t xml:space="preserve">resses, symbols, and rituals are even more </w:t>
      </w:r>
      <w:r w:rsidR="00112981">
        <w:rPr>
          <w:rFonts w:eastAsia="Calibri"/>
        </w:rPr>
        <w:t>favorable</w:t>
      </w:r>
      <w:r w:rsidR="00CD7A5A">
        <w:rPr>
          <w:rFonts w:eastAsia="Calibri"/>
        </w:rPr>
        <w:t xml:space="preserve">. </w:t>
      </w:r>
      <w:r w:rsidR="002B1A59">
        <w:rPr>
          <w:rFonts w:eastAsia="Calibri"/>
        </w:rPr>
        <w:t xml:space="preserve">While marrying outside the national group is a tendency among the young second-generation, </w:t>
      </w:r>
      <w:r w:rsidR="00795428" w:rsidRPr="00795428">
        <w:rPr>
          <w:rFonts w:eastAsia="Calibri"/>
        </w:rPr>
        <w:t>intermarriages have led to the increased use of</w:t>
      </w:r>
      <w:r w:rsidR="00B87D20">
        <w:rPr>
          <w:rFonts w:eastAsia="Calibri"/>
        </w:rPr>
        <w:t xml:space="preserve"> </w:t>
      </w:r>
      <w:r w:rsidR="00CB7D4A">
        <w:rPr>
          <w:rFonts w:eastAsia="Calibri"/>
        </w:rPr>
        <w:t>cultural elements</w:t>
      </w:r>
      <w:r w:rsidR="00795428" w:rsidRPr="00795428">
        <w:rPr>
          <w:rFonts w:eastAsia="Calibri"/>
        </w:rPr>
        <w:t>.</w:t>
      </w:r>
      <w:r w:rsidR="00B87D20">
        <w:rPr>
          <w:rFonts w:eastAsia="Calibri"/>
        </w:rPr>
        <w:t xml:space="preserve"> </w:t>
      </w:r>
      <w:r w:rsidR="004A57CE">
        <w:rPr>
          <w:rFonts w:eastAsia="Calibri"/>
        </w:rPr>
        <w:t>After</w:t>
      </w:r>
      <w:r w:rsidR="005A02AD">
        <w:rPr>
          <w:rFonts w:eastAsia="Calibri"/>
        </w:rPr>
        <w:t xml:space="preserve"> defying fierce or minor oppositions from their</w:t>
      </w:r>
      <w:r w:rsidR="00AD31AB">
        <w:rPr>
          <w:rFonts w:eastAsia="Calibri"/>
        </w:rPr>
        <w:t xml:space="preserve"> families and</w:t>
      </w:r>
      <w:r w:rsidR="005A02AD">
        <w:rPr>
          <w:rFonts w:eastAsia="Calibri"/>
        </w:rPr>
        <w:t xml:space="preserve"> </w:t>
      </w:r>
      <w:r w:rsidR="00B87D20">
        <w:rPr>
          <w:rFonts w:eastAsia="Calibri"/>
        </w:rPr>
        <w:t>national community</w:t>
      </w:r>
      <w:r w:rsidR="005A02AD">
        <w:rPr>
          <w:rFonts w:eastAsia="Calibri"/>
        </w:rPr>
        <w:t>,</w:t>
      </w:r>
      <w:r w:rsidR="00795428" w:rsidRPr="00795428">
        <w:rPr>
          <w:rFonts w:eastAsia="Calibri"/>
        </w:rPr>
        <w:t xml:space="preserve"> </w:t>
      </w:r>
      <w:r w:rsidR="00AD31AB">
        <w:rPr>
          <w:rFonts w:eastAsia="Calibri"/>
        </w:rPr>
        <w:t>women</w:t>
      </w:r>
      <w:r w:rsidR="00795428" w:rsidRPr="00795428">
        <w:rPr>
          <w:rFonts w:eastAsia="Calibri"/>
        </w:rPr>
        <w:t xml:space="preserve"> wish to </w:t>
      </w:r>
      <w:r w:rsidR="00B87D20">
        <w:rPr>
          <w:rFonts w:eastAsia="Calibri"/>
        </w:rPr>
        <w:t xml:space="preserve">follow the traditions </w:t>
      </w:r>
      <w:r w:rsidR="00B406A2">
        <w:rPr>
          <w:rFonts w:eastAsia="Calibri"/>
        </w:rPr>
        <w:t>in</w:t>
      </w:r>
      <w:r w:rsidR="00B87D20">
        <w:rPr>
          <w:rFonts w:eastAsia="Calibri"/>
        </w:rPr>
        <w:t xml:space="preserve"> </w:t>
      </w:r>
      <w:r w:rsidR="00795428" w:rsidRPr="00795428">
        <w:rPr>
          <w:rFonts w:eastAsia="Calibri"/>
        </w:rPr>
        <w:t>weddings</w:t>
      </w:r>
      <w:r w:rsidR="001A583C">
        <w:rPr>
          <w:rFonts w:eastAsia="Calibri"/>
        </w:rPr>
        <w:t xml:space="preserve">, as a way to mitigate the </w:t>
      </w:r>
      <w:r w:rsidR="0080691C">
        <w:rPr>
          <w:rFonts w:eastAsia="Calibri"/>
        </w:rPr>
        <w:t>reactions</w:t>
      </w:r>
      <w:r w:rsidR="00795428" w:rsidRPr="00795428">
        <w:rPr>
          <w:rFonts w:eastAsia="Calibri"/>
        </w:rPr>
        <w:t xml:space="preserve">. Facing parental oppositions, young couples generally compensate for marrying an outsider through </w:t>
      </w:r>
      <w:r w:rsidR="00B87D20">
        <w:rPr>
          <w:rFonts w:eastAsia="Calibri"/>
        </w:rPr>
        <w:t xml:space="preserve">the </w:t>
      </w:r>
      <w:r w:rsidR="00795428" w:rsidRPr="00795428">
        <w:rPr>
          <w:rFonts w:eastAsia="Calibri"/>
        </w:rPr>
        <w:t xml:space="preserve">embracement of the cultural rituals and customs including clothes. This situation is of course an affirmation </w:t>
      </w:r>
      <w:r w:rsidR="00C60DDD">
        <w:rPr>
          <w:rFonts w:eastAsia="Calibri"/>
        </w:rPr>
        <w:t>of their continuing belonging</w:t>
      </w:r>
      <w:r w:rsidR="00795428" w:rsidRPr="00795428">
        <w:rPr>
          <w:rFonts w:eastAsia="Calibri"/>
        </w:rPr>
        <w:t xml:space="preserve"> to th</w:t>
      </w:r>
      <w:r w:rsidR="00163C1F">
        <w:rPr>
          <w:rFonts w:eastAsia="Calibri"/>
        </w:rPr>
        <w:t>eir</w:t>
      </w:r>
      <w:r w:rsidR="00B87D20">
        <w:rPr>
          <w:rFonts w:eastAsia="Calibri"/>
        </w:rPr>
        <w:t xml:space="preserve"> </w:t>
      </w:r>
      <w:r w:rsidR="00795428" w:rsidRPr="00795428">
        <w:rPr>
          <w:rFonts w:eastAsia="Calibri"/>
        </w:rPr>
        <w:t>cultur</w:t>
      </w:r>
      <w:r w:rsidR="00163C1F">
        <w:rPr>
          <w:rFonts w:eastAsia="Calibri"/>
        </w:rPr>
        <w:t>al and national origins</w:t>
      </w:r>
      <w:r w:rsidR="00795428" w:rsidRPr="00795428">
        <w:rPr>
          <w:rFonts w:eastAsia="Calibri"/>
        </w:rPr>
        <w:t>, and that their (inter)marriages do not violate this membership. For example, Farah</w:t>
      </w:r>
      <w:r w:rsidR="00163C1F">
        <w:rPr>
          <w:rFonts w:eastAsia="Calibri"/>
        </w:rPr>
        <w:t>, a second generation woman</w:t>
      </w:r>
      <w:r w:rsidR="00795428" w:rsidRPr="00795428">
        <w:rPr>
          <w:rFonts w:eastAsia="Calibri"/>
        </w:rPr>
        <w:t xml:space="preserve"> who married a Pakistani man, reflected on her wedding as follows: “It is so funny now because, at that time, my mom was freaking out that I was not going to be wearing the thob. And every time she would start freaking out, I would tell her “mom, just wait until you see it!” </w:t>
      </w:r>
    </w:p>
    <w:p w14:paraId="30D09F9E" w14:textId="77777777" w:rsidR="00795428" w:rsidRDefault="00BA7382" w:rsidP="00EB01AD">
      <w:pPr>
        <w:rPr>
          <w:rFonts w:eastAsia="Calibri"/>
        </w:rPr>
      </w:pPr>
      <w:r>
        <w:rPr>
          <w:rFonts w:eastAsia="Calibri"/>
        </w:rPr>
        <w:t>Also, s</w:t>
      </w:r>
      <w:r w:rsidR="00795428" w:rsidRPr="00795428">
        <w:rPr>
          <w:rFonts w:eastAsia="Calibri"/>
        </w:rPr>
        <w:t xml:space="preserve">imilar to the immigrant </w:t>
      </w:r>
      <w:r w:rsidR="005444A4">
        <w:rPr>
          <w:rFonts w:eastAsia="Calibri"/>
        </w:rPr>
        <w:t>women</w:t>
      </w:r>
      <w:r w:rsidR="00795428" w:rsidRPr="00795428">
        <w:rPr>
          <w:rFonts w:eastAsia="Calibri"/>
        </w:rPr>
        <w:t xml:space="preserve">, their </w:t>
      </w:r>
      <w:r w:rsidR="008456B7">
        <w:rPr>
          <w:rFonts w:eastAsia="Calibri"/>
        </w:rPr>
        <w:t xml:space="preserve">American-born </w:t>
      </w:r>
      <w:r w:rsidR="00795428" w:rsidRPr="00795428">
        <w:rPr>
          <w:rFonts w:eastAsia="Calibri"/>
        </w:rPr>
        <w:t xml:space="preserve">daughters expressed that they feel “proud” when they wear the thob. Ayah, for example, said that she feels “cultural and proud” when she wears her thob that is passed down to her from her mother because it conveys the “authenticity of your culture.” Ala expressed her feelings as follows: “I love it! Personally, it reminds me of being in Palestine. It is like a piece of my culture. I will stick to it; I want my kids to be able to have it and to wear it. It reminds me of my identity.” Malak, a second- generation woman, said that she was given the thob by her mother and yet she “made it into my own different style, but I like the embroidery on it; I kept it the same.” In addition, she likes to buy modernized versions from both Palestine and the US. </w:t>
      </w:r>
      <w:r w:rsidR="00466341">
        <w:rPr>
          <w:rFonts w:eastAsia="Calibri"/>
        </w:rPr>
        <w:t>These combinations acknowledge that, a</w:t>
      </w:r>
      <w:r w:rsidR="00795428" w:rsidRPr="00795428">
        <w:rPr>
          <w:rFonts w:eastAsia="Calibri"/>
        </w:rPr>
        <w:t xml:space="preserve">s Jeni Allenby </w:t>
      </w:r>
      <w:r w:rsidR="00756869">
        <w:rPr>
          <w:rFonts w:eastAsia="Calibri"/>
        </w:rPr>
        <w:t>said about</w:t>
      </w:r>
      <w:r w:rsidR="00E83DD8">
        <w:rPr>
          <w:rFonts w:eastAsia="Calibri"/>
        </w:rPr>
        <w:t xml:space="preserve"> Palestinian clothes</w:t>
      </w:r>
      <w:r w:rsidR="00795428" w:rsidRPr="00795428">
        <w:rPr>
          <w:rFonts w:eastAsia="Calibri"/>
        </w:rPr>
        <w:t>, “the message now being communicated through the language of contemporary Palestinian costume is that we must not forget the past, but equally we must move forward in terms of design and culture.”</w:t>
      </w:r>
      <w:r w:rsidR="00795428" w:rsidRPr="00795428">
        <w:rPr>
          <w:rFonts w:eastAsia="Calibri"/>
          <w:vertAlign w:val="superscript"/>
        </w:rPr>
        <w:footnoteReference w:id="30"/>
      </w:r>
    </w:p>
    <w:p w14:paraId="4E88400C" w14:textId="078E0CCC" w:rsidR="00791063" w:rsidRDefault="00945643" w:rsidP="00EB01AD">
      <w:r>
        <w:t xml:space="preserve">These women’s expression of pride </w:t>
      </w:r>
      <w:r w:rsidR="00791063">
        <w:t>can</w:t>
      </w:r>
      <w:r w:rsidR="0045519E">
        <w:t xml:space="preserve"> be</w:t>
      </w:r>
      <w:r w:rsidR="00791063">
        <w:t xml:space="preserve"> basically attributed to the concept of home and roots as an idealized notion unbounded by space and time. Young women’s narratives demonstrated that they feel “Palestinian” when it comes to politics whereas they widely discredit </w:t>
      </w:r>
      <w:r w:rsidR="001837A9">
        <w:t xml:space="preserve">many traditions related to </w:t>
      </w:r>
      <w:r w:rsidR="00791063">
        <w:t>national origins and highlight their American and/or transnational identities at other times. For them, homeland is associated with a national struggle against colonial politics, and existence and survival</w:t>
      </w:r>
      <w:r w:rsidR="00B87D20">
        <w:t>, rather than immigrant generation’s longing for an idealized pastoral Palestinian life</w:t>
      </w:r>
      <w:r w:rsidR="00791063">
        <w:t xml:space="preserve">. The politically situated position of the youth is not a weaker tie with the origins than the nostalgia and remembrance </w:t>
      </w:r>
      <w:r w:rsidR="00B87D20">
        <w:t xml:space="preserve">of </w:t>
      </w:r>
      <w:r w:rsidR="00791063">
        <w:t xml:space="preserve">the immigrant generation. </w:t>
      </w:r>
      <w:r w:rsidR="00B87D20">
        <w:t xml:space="preserve">Their different modes and imaginations intersect at the idea of </w:t>
      </w:r>
      <w:r w:rsidR="007B1803">
        <w:t>cultural preservation</w:t>
      </w:r>
      <w:r w:rsidR="00B87D20">
        <w:t xml:space="preserve">. </w:t>
      </w:r>
      <w:r w:rsidR="00791063">
        <w:t>The desire of older women and their daughters for sustaining the tradition of passing down the thob is a shared aspiration for preservation of the heritage, and for an “imagined community</w:t>
      </w:r>
      <w:r w:rsidR="00B87D20">
        <w:t>.</w:t>
      </w:r>
      <w:r w:rsidR="00791063">
        <w:t>”</w:t>
      </w:r>
      <w:r w:rsidR="00791063">
        <w:rPr>
          <w:rStyle w:val="FootnoteReference"/>
        </w:rPr>
        <w:footnoteReference w:id="31"/>
      </w:r>
      <w:r w:rsidR="00791063">
        <w:t xml:space="preserve"> A striking point is that while younger generations abandon and indeed challenge most of the practices of national culture that inform and shape their daily lives, particularly those related to their position as women, such as marriage, they increasingly incline to adapt ritualistic and symbolic expressions of culture. This demonstrates the dilemma posed by their context as members of a transnational community in a global setting; within this dilemma, they find strategies to reconcile their personal choices and the demands of their society and culture. </w:t>
      </w:r>
      <w:r w:rsidR="00791063" w:rsidRPr="00057AF7">
        <w:t>Signification</w:t>
      </w:r>
      <w:r w:rsidR="00791063">
        <w:t xml:space="preserve"> of the sense of belonging to their nation is a meaning, strategy, and political expression imbued in the thob. The messages it gives are layered considering the addressee of the message; to themselves, to their families and local communities, to their nation globally dispersed, </w:t>
      </w:r>
      <w:r w:rsidR="00B246BA">
        <w:t xml:space="preserve">and </w:t>
      </w:r>
      <w:r w:rsidR="00791063">
        <w:t xml:space="preserve">to the colonial politics. </w:t>
      </w:r>
    </w:p>
    <w:p w14:paraId="5C0DE96B" w14:textId="77777777" w:rsidR="00795428" w:rsidRPr="00795428" w:rsidRDefault="00795428" w:rsidP="00EB01AD">
      <w:pPr>
        <w:pStyle w:val="Heading1"/>
        <w:rPr>
          <w:rFonts w:eastAsia="Calibri"/>
        </w:rPr>
      </w:pPr>
      <w:r w:rsidRPr="00795428">
        <w:rPr>
          <w:rFonts w:eastAsia="Calibri"/>
        </w:rPr>
        <w:t>Conclusion</w:t>
      </w:r>
    </w:p>
    <w:p w14:paraId="1CC09EA4" w14:textId="2A2EAA21" w:rsidR="00795428" w:rsidRDefault="00795428" w:rsidP="00EB01AD">
      <w:pPr>
        <w:rPr>
          <w:rFonts w:eastAsia="Calibri"/>
        </w:rPr>
      </w:pPr>
      <w:r w:rsidRPr="00795428">
        <w:rPr>
          <w:rFonts w:eastAsia="Calibri"/>
        </w:rPr>
        <w:t>As</w:t>
      </w:r>
      <w:r w:rsidR="00617E80">
        <w:rPr>
          <w:rFonts w:eastAsia="Calibri"/>
        </w:rPr>
        <w:t xml:space="preserve"> Kawar</w:t>
      </w:r>
      <w:r w:rsidRPr="00795428">
        <w:rPr>
          <w:rFonts w:eastAsia="Calibri"/>
        </w:rPr>
        <w:t xml:space="preserve"> noted, the dress of a Palestinian woman historically has become her “passport;”</w:t>
      </w:r>
      <w:r w:rsidR="00BF1EF3">
        <w:rPr>
          <w:rFonts w:eastAsia="Calibri"/>
        </w:rPr>
        <w:t xml:space="preserve"> </w:t>
      </w:r>
      <w:r w:rsidRPr="00795428">
        <w:rPr>
          <w:rFonts w:eastAsia="Calibri"/>
        </w:rPr>
        <w:t xml:space="preserve"> “a bearer of her identity.”</w:t>
      </w:r>
      <w:r w:rsidRPr="00795428">
        <w:rPr>
          <w:rFonts w:eastAsia="Calibri"/>
          <w:vertAlign w:val="superscript"/>
        </w:rPr>
        <w:footnoteReference w:id="32"/>
      </w:r>
      <w:r w:rsidRPr="00795428">
        <w:rPr>
          <w:rFonts w:eastAsia="Calibri"/>
        </w:rPr>
        <w:t xml:space="preserve"> From the pre-1948 period when it communicated the personal story of a woman and her regional identity</w:t>
      </w:r>
      <w:r w:rsidR="00B5596F">
        <w:rPr>
          <w:rFonts w:eastAsia="Calibri"/>
        </w:rPr>
        <w:t>,</w:t>
      </w:r>
      <w:r w:rsidRPr="00795428">
        <w:rPr>
          <w:rFonts w:eastAsia="Calibri"/>
        </w:rPr>
        <w:t xml:space="preserve"> to the </w:t>
      </w:r>
      <w:r w:rsidR="00B5596F">
        <w:rPr>
          <w:rFonts w:eastAsia="Calibri"/>
        </w:rPr>
        <w:t>contemporary times</w:t>
      </w:r>
      <w:r w:rsidRPr="00795428">
        <w:rPr>
          <w:rFonts w:eastAsia="Calibri"/>
        </w:rPr>
        <w:t xml:space="preserve"> when it </w:t>
      </w:r>
      <w:r w:rsidR="00A27499">
        <w:rPr>
          <w:rFonts w:eastAsia="Calibri"/>
        </w:rPr>
        <w:t xml:space="preserve">has </w:t>
      </w:r>
      <w:r w:rsidRPr="00795428">
        <w:rPr>
          <w:rFonts w:eastAsia="Calibri"/>
        </w:rPr>
        <w:t>bec</w:t>
      </w:r>
      <w:r w:rsidR="00A27499">
        <w:rPr>
          <w:rFonts w:eastAsia="Calibri"/>
        </w:rPr>
        <w:t>o</w:t>
      </w:r>
      <w:r w:rsidRPr="00795428">
        <w:rPr>
          <w:rFonts w:eastAsia="Calibri"/>
        </w:rPr>
        <w:t xml:space="preserve">me a symbol of their national identity, the thob conveys women’s skills, sense of belonging, and </w:t>
      </w:r>
      <w:r w:rsidR="00A00539">
        <w:rPr>
          <w:rFonts w:eastAsia="Calibri"/>
        </w:rPr>
        <w:t xml:space="preserve">personal </w:t>
      </w:r>
      <w:r w:rsidRPr="00795428">
        <w:rPr>
          <w:rFonts w:eastAsia="Calibri"/>
        </w:rPr>
        <w:t xml:space="preserve">aspirations. </w:t>
      </w:r>
      <w:r w:rsidR="00173928">
        <w:rPr>
          <w:rFonts w:eastAsia="Calibri"/>
        </w:rPr>
        <w:t xml:space="preserve"> </w:t>
      </w:r>
    </w:p>
    <w:p w14:paraId="2492BB38" w14:textId="1676EC92" w:rsidR="00721D92" w:rsidRDefault="00721D92" w:rsidP="00EB01AD">
      <w:r>
        <w:t xml:space="preserve">The acts of creating, choosing, and controlling dresses construct a space in which women can be expressive of their identities and choices and exert agency. This carries us to the initial point when village women incorporated into their embroidery their wishes and dreams, personal stories, and messages, which they were unable to/denied to convey in an open and equal </w:t>
      </w:r>
      <w:r w:rsidR="00BF1EF3">
        <w:t xml:space="preserve">way with </w:t>
      </w:r>
      <w:r>
        <w:t>men. Th</w:t>
      </w:r>
      <w:r w:rsidR="00173928">
        <w:t>is is presumably why the</w:t>
      </w:r>
      <w:r>
        <w:t xml:space="preserve"> thob</w:t>
      </w:r>
      <w:r w:rsidR="00006B8F">
        <w:t xml:space="preserve"> </w:t>
      </w:r>
      <w:r>
        <w:t>communicated differences and identities more strongly than men’s clothing. Its metaphorical and symbolic designs with messages of personal stories indeed indicate the division between men and women in terms of the ways through and spaces on which they can express themselves. Culturally, women’s voice regarding their choices, preferences, and desires about their own life was not let out or heard within the community. For contemporary women, however, dress as a language is not only a form of self-disclosure (indeed was still latent and limited); instead, women controlling this domain, and a</w:t>
      </w:r>
      <w:r w:rsidRPr="00FC0575">
        <w:t>s the “artists”, rather than art</w:t>
      </w:r>
      <w:r>
        <w:t xml:space="preserve">, creators rather than objects, </w:t>
      </w:r>
      <w:r w:rsidRPr="00FC0575">
        <w:t>“authored” the signs and symbols.</w:t>
      </w:r>
      <w:r>
        <w:t xml:space="preserve"> They use dress to contest and challenge </w:t>
      </w:r>
      <w:r w:rsidR="005436B9">
        <w:t>t</w:t>
      </w:r>
      <w:r>
        <w:t>he social structure</w:t>
      </w:r>
      <w:r w:rsidR="005436B9">
        <w:t xml:space="preserve"> defined as “the way or ways in which humans organize themselves into defined roles and groups”</w:t>
      </w:r>
      <w:r w:rsidR="005436B9">
        <w:rPr>
          <w:rStyle w:val="FootnoteReference"/>
        </w:rPr>
        <w:footnoteReference w:id="33"/>
      </w:r>
      <w:r w:rsidR="00E54143">
        <w:t xml:space="preserve"> and is </w:t>
      </w:r>
      <w:r>
        <w:t xml:space="preserve"> a major component of the human behavior and group culture</w:t>
      </w:r>
      <w:r w:rsidR="00E54143">
        <w:t xml:space="preserve">. </w:t>
      </w:r>
    </w:p>
    <w:p w14:paraId="2C250B51" w14:textId="77777777" w:rsidR="00721D92" w:rsidRPr="00795428" w:rsidRDefault="00721D92" w:rsidP="00677608">
      <w:pPr>
        <w:spacing w:line="360" w:lineRule="auto"/>
        <w:ind w:firstLine="708"/>
        <w:jc w:val="both"/>
        <w:rPr>
          <w:rFonts w:eastAsia="Calibri"/>
        </w:rPr>
      </w:pPr>
    </w:p>
    <w:sectPr w:rsidR="00721D92" w:rsidRPr="00795428" w:rsidSect="00F8453D">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D4507" w14:textId="77777777" w:rsidR="00A65408" w:rsidRDefault="00A65408" w:rsidP="002733FD">
      <w:pPr>
        <w:spacing w:after="0" w:line="240" w:lineRule="auto"/>
      </w:pPr>
      <w:r>
        <w:separator/>
      </w:r>
    </w:p>
  </w:endnote>
  <w:endnote w:type="continuationSeparator" w:id="0">
    <w:p w14:paraId="4FF3C628" w14:textId="77777777" w:rsidR="00A65408" w:rsidRDefault="00A65408" w:rsidP="00273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80889" w14:textId="77777777" w:rsidR="00A65408" w:rsidRDefault="00A65408" w:rsidP="002733FD">
      <w:pPr>
        <w:spacing w:after="0" w:line="240" w:lineRule="auto"/>
      </w:pPr>
      <w:r>
        <w:separator/>
      </w:r>
    </w:p>
  </w:footnote>
  <w:footnote w:type="continuationSeparator" w:id="0">
    <w:p w14:paraId="31AF2300" w14:textId="77777777" w:rsidR="00A65408" w:rsidRDefault="00A65408" w:rsidP="002733FD">
      <w:pPr>
        <w:spacing w:after="0" w:line="240" w:lineRule="auto"/>
      </w:pPr>
      <w:r>
        <w:continuationSeparator/>
      </w:r>
    </w:p>
  </w:footnote>
  <w:footnote w:id="1">
    <w:p w14:paraId="3659A00B" w14:textId="77777777" w:rsidR="00332E24" w:rsidRPr="0090117B" w:rsidRDefault="00332E24" w:rsidP="00332E24">
      <w:pPr>
        <w:pStyle w:val="FootnoteText"/>
      </w:pPr>
      <w:r w:rsidRPr="0090117B">
        <w:rPr>
          <w:rStyle w:val="FootnoteReference"/>
        </w:rPr>
        <w:footnoteRef/>
      </w:r>
      <w:r w:rsidRPr="0090117B">
        <w:t xml:space="preserve"> Susan Kaiser. “Minding Appearances: Style, Truth and Subjectivity,” in </w:t>
      </w:r>
      <w:r w:rsidRPr="0090117B">
        <w:rPr>
          <w:i/>
        </w:rPr>
        <w:t>Body Dressing</w:t>
      </w:r>
      <w:r w:rsidRPr="0090117B">
        <w:t xml:space="preserve">, ed.  J. Entwistle and E. Wilson. New York: Berg, 2001. 66. </w:t>
      </w:r>
    </w:p>
  </w:footnote>
  <w:footnote w:id="2">
    <w:p w14:paraId="275D88C2" w14:textId="77777777" w:rsidR="00C16FE6" w:rsidRPr="00DD3E8F" w:rsidRDefault="00C16FE6" w:rsidP="001B3CF1">
      <w:pPr>
        <w:pStyle w:val="FootnoteText"/>
        <w:rPr>
          <w:szCs w:val="22"/>
        </w:rPr>
      </w:pPr>
      <w:r w:rsidRPr="0090117B">
        <w:rPr>
          <w:rStyle w:val="FootnoteReference"/>
        </w:rPr>
        <w:footnoteRef/>
      </w:r>
      <w:r w:rsidRPr="0090117B">
        <w:t xml:space="preserve"> Joanne Entwistle. </w:t>
      </w:r>
      <w:r w:rsidRPr="0090117B">
        <w:rPr>
          <w:i/>
        </w:rPr>
        <w:t>The Fashioned Body: Fashion, Dress, and Modern Social Theory</w:t>
      </w:r>
      <w:r w:rsidRPr="0090117B">
        <w:t>. Cambridge: Polity Press, 2000.  39.</w:t>
      </w:r>
    </w:p>
  </w:footnote>
  <w:footnote w:id="3">
    <w:p w14:paraId="4A544E3F" w14:textId="77777777" w:rsidR="00C16FE6" w:rsidRPr="00DD3E8F" w:rsidRDefault="00C16FE6" w:rsidP="00F948A5">
      <w:pPr>
        <w:pStyle w:val="FootnoteText"/>
        <w:rPr>
          <w:szCs w:val="22"/>
        </w:rPr>
      </w:pPr>
      <w:r w:rsidRPr="00DD3E8F">
        <w:rPr>
          <w:rStyle w:val="FootnoteReference"/>
          <w:szCs w:val="22"/>
        </w:rPr>
        <w:footnoteRef/>
      </w:r>
      <w:r w:rsidRPr="00DD3E8F">
        <w:rPr>
          <w:szCs w:val="22"/>
        </w:rPr>
        <w:t xml:space="preserve"> Kitty Warnock. </w:t>
      </w:r>
      <w:r w:rsidRPr="00DD3E8F">
        <w:rPr>
          <w:i/>
          <w:szCs w:val="22"/>
        </w:rPr>
        <w:t>Land before Honour: Palestinian Women in the Occupied Territories</w:t>
      </w:r>
      <w:r w:rsidRPr="00DD3E8F">
        <w:rPr>
          <w:szCs w:val="22"/>
        </w:rPr>
        <w:t xml:space="preserve">. London: Macmillan, 1990.  Xiv. </w:t>
      </w:r>
    </w:p>
  </w:footnote>
  <w:footnote w:id="4">
    <w:p w14:paraId="1F4AA393" w14:textId="77777777" w:rsidR="00C16FE6" w:rsidRPr="00DD3E8F" w:rsidRDefault="00C16FE6" w:rsidP="001B3CF1">
      <w:pPr>
        <w:pStyle w:val="FootnoteText"/>
        <w:rPr>
          <w:sz w:val="22"/>
          <w:szCs w:val="22"/>
        </w:rPr>
      </w:pPr>
      <w:r w:rsidRPr="00DD3E8F">
        <w:rPr>
          <w:rStyle w:val="FootnoteReference"/>
          <w:szCs w:val="22"/>
        </w:rPr>
        <w:footnoteRef/>
      </w:r>
      <w:r w:rsidRPr="00DD3E8F">
        <w:rPr>
          <w:szCs w:val="22"/>
        </w:rPr>
        <w:t>The thob and the British Mandate</w:t>
      </w:r>
      <w:r w:rsidR="00F871B3">
        <w:rPr>
          <w:szCs w:val="22"/>
        </w:rPr>
        <w:t xml:space="preserve"> </w:t>
      </w:r>
      <w:r w:rsidRPr="00DD3E8F">
        <w:rPr>
          <w:szCs w:val="22"/>
        </w:rPr>
        <w:t>coin were chosen as the two dynamic objects with changingmeanings as part of the “Reconceptualising</w:t>
      </w:r>
      <w:r w:rsidR="00F871B3">
        <w:rPr>
          <w:szCs w:val="22"/>
        </w:rPr>
        <w:t xml:space="preserve"> </w:t>
      </w:r>
      <w:r w:rsidRPr="00DD3E8F">
        <w:rPr>
          <w:szCs w:val="22"/>
        </w:rPr>
        <w:t>Heritage</w:t>
      </w:r>
      <w:r w:rsidR="00F871B3">
        <w:rPr>
          <w:szCs w:val="22"/>
        </w:rPr>
        <w:t xml:space="preserve"> </w:t>
      </w:r>
      <w:r w:rsidRPr="00DD3E8F">
        <w:rPr>
          <w:szCs w:val="22"/>
        </w:rPr>
        <w:t>Collections” Project undertaken for Australian Research Council. See, F.R. Cameron.  “Object-oriented</w:t>
      </w:r>
      <w:r w:rsidR="00F871B3">
        <w:rPr>
          <w:szCs w:val="22"/>
        </w:rPr>
        <w:t xml:space="preserve"> </w:t>
      </w:r>
      <w:r w:rsidRPr="00DD3E8F">
        <w:rPr>
          <w:szCs w:val="22"/>
        </w:rPr>
        <w:t>Democracies: Conceptualising</w:t>
      </w:r>
      <w:r w:rsidR="00F871B3">
        <w:rPr>
          <w:szCs w:val="22"/>
        </w:rPr>
        <w:t xml:space="preserve"> </w:t>
      </w:r>
      <w:r w:rsidRPr="00DD3E8F">
        <w:rPr>
          <w:szCs w:val="22"/>
        </w:rPr>
        <w:t>Museum</w:t>
      </w:r>
      <w:r w:rsidR="00F871B3">
        <w:rPr>
          <w:szCs w:val="22"/>
        </w:rPr>
        <w:t xml:space="preserve"> </w:t>
      </w:r>
      <w:r w:rsidRPr="00DD3E8F">
        <w:rPr>
          <w:szCs w:val="22"/>
        </w:rPr>
        <w:t xml:space="preserve">Collections in Networks,” </w:t>
      </w:r>
      <w:r w:rsidRPr="00DD3E8F">
        <w:rPr>
          <w:i/>
          <w:szCs w:val="22"/>
        </w:rPr>
        <w:t>Museum Management and Curatorship</w:t>
      </w:r>
      <w:r w:rsidRPr="00DD3E8F">
        <w:rPr>
          <w:szCs w:val="22"/>
        </w:rPr>
        <w:t xml:space="preserve"> 23, no. 3. 2008. 229-243. 234. </w:t>
      </w:r>
    </w:p>
  </w:footnote>
  <w:footnote w:id="5">
    <w:p w14:paraId="0D720C55" w14:textId="77777777" w:rsidR="00536E99" w:rsidRPr="00C51455" w:rsidDel="00AA13EE" w:rsidRDefault="00536E99" w:rsidP="00536E99">
      <w:pPr>
        <w:pStyle w:val="FootnoteText"/>
        <w:rPr>
          <w:del w:id="5" w:author="Olson, Sharon" w:date="2023-03-08T11:55:00Z"/>
          <w:szCs w:val="22"/>
        </w:rPr>
      </w:pPr>
      <w:r w:rsidRPr="00C51455">
        <w:rPr>
          <w:rStyle w:val="FootnoteReference"/>
          <w:szCs w:val="22"/>
        </w:rPr>
        <w:footnoteRef/>
      </w:r>
      <w:r w:rsidR="000C313F" w:rsidRPr="00C51455">
        <w:rPr>
          <w:szCs w:val="22"/>
        </w:rPr>
        <w:t xml:space="preserve"> Edmund Husserl, Maurice Merleau-Ponty and George Herbert Mead </w:t>
      </w:r>
      <w:r w:rsidRPr="00C51455">
        <w:rPr>
          <w:szCs w:val="22"/>
        </w:rPr>
        <w:t xml:space="preserve">(p. 519): Judith Butler, “Performative Acts and Gender Constitution: An Essay in </w:t>
      </w:r>
      <w:r w:rsidRPr="00C51455">
        <w:rPr>
          <w:szCs w:val="22"/>
        </w:rPr>
        <w:t>Phenomenology and Feminist Theory,”</w:t>
      </w:r>
      <w:r w:rsidRPr="00C51455">
        <w:rPr>
          <w:i/>
          <w:szCs w:val="22"/>
        </w:rPr>
        <w:t>Theatre Journal</w:t>
      </w:r>
      <w:r w:rsidRPr="00C51455">
        <w:rPr>
          <w:szCs w:val="22"/>
        </w:rPr>
        <w:t>, 40, no. 4 (Dec., 1988), pp. 519-531.</w:t>
      </w:r>
    </w:p>
    <w:p w14:paraId="6B4FC8C1" w14:textId="77777777" w:rsidR="00536E99" w:rsidRPr="00DD3E8F" w:rsidDel="00AA13EE" w:rsidRDefault="00536E99" w:rsidP="00536E99">
      <w:pPr>
        <w:pStyle w:val="FootnoteText"/>
        <w:rPr>
          <w:del w:id="6" w:author="Olson, Sharon" w:date="2023-03-08T11:55:00Z"/>
          <w:sz w:val="22"/>
          <w:szCs w:val="22"/>
        </w:rPr>
      </w:pPr>
    </w:p>
    <w:p w14:paraId="6ED596F0" w14:textId="77777777" w:rsidR="00536E99" w:rsidRPr="00DD3E8F" w:rsidDel="00AA13EE" w:rsidRDefault="00536E99" w:rsidP="00536E99">
      <w:pPr>
        <w:pStyle w:val="FootnoteText"/>
        <w:rPr>
          <w:del w:id="7" w:author="Olson, Sharon" w:date="2023-03-08T11:55:00Z"/>
          <w:sz w:val="22"/>
          <w:szCs w:val="22"/>
        </w:rPr>
      </w:pPr>
    </w:p>
    <w:p w14:paraId="130C54B9" w14:textId="77777777" w:rsidR="00536E99" w:rsidRPr="00DD3E8F" w:rsidRDefault="00536E99" w:rsidP="00536E99">
      <w:pPr>
        <w:pStyle w:val="FootnoteText"/>
        <w:rPr>
          <w:sz w:val="22"/>
          <w:szCs w:val="22"/>
        </w:rPr>
      </w:pPr>
    </w:p>
  </w:footnote>
  <w:footnote w:id="6">
    <w:p w14:paraId="5B1B0776" w14:textId="77777777" w:rsidR="00C16FE6" w:rsidRPr="00DD3E8F" w:rsidRDefault="00C16FE6" w:rsidP="008F1432">
      <w:pPr>
        <w:pStyle w:val="FootnoteText"/>
      </w:pPr>
      <w:r w:rsidRPr="00DD3E8F">
        <w:rPr>
          <w:rStyle w:val="FootnoteReference"/>
        </w:rPr>
        <w:footnoteRef/>
      </w:r>
      <w:r w:rsidRPr="00DD3E8F">
        <w:t xml:space="preserve">Saca and Saca. </w:t>
      </w:r>
      <w:r w:rsidRPr="00DD3E8F">
        <w:rPr>
          <w:i/>
        </w:rPr>
        <w:t>Embroidering Identities: A Century of Palestinian Clothing</w:t>
      </w:r>
      <w:r w:rsidRPr="00DD3E8F">
        <w:t>. Chicago: The University of Chicago, 2006. 13</w:t>
      </w:r>
    </w:p>
  </w:footnote>
  <w:footnote w:id="7">
    <w:p w14:paraId="36FA13EF" w14:textId="77777777" w:rsidR="00C16FE6" w:rsidRPr="00DD3E8F" w:rsidRDefault="00C16FE6" w:rsidP="008F1432">
      <w:pPr>
        <w:pStyle w:val="FootnoteText"/>
      </w:pPr>
      <w:r w:rsidRPr="00DD3E8F">
        <w:rPr>
          <w:rStyle w:val="FootnoteReference"/>
        </w:rPr>
        <w:footnoteRef/>
      </w:r>
      <w:r w:rsidRPr="00DD3E8F">
        <w:t xml:space="preserve"> Shelagh Weir. </w:t>
      </w:r>
      <w:r w:rsidRPr="00DD3E8F">
        <w:rPr>
          <w:i/>
        </w:rPr>
        <w:t>Palestinian Costume</w:t>
      </w:r>
      <w:r w:rsidRPr="00DD3E8F">
        <w:t>. Northampton: Interlink Books, 2008. 17.</w:t>
      </w:r>
    </w:p>
  </w:footnote>
  <w:footnote w:id="8">
    <w:p w14:paraId="32DB780A" w14:textId="77777777" w:rsidR="00C16FE6" w:rsidRPr="00DD3E8F" w:rsidRDefault="00C16FE6" w:rsidP="008F1432">
      <w:pPr>
        <w:pStyle w:val="FootnoteText"/>
      </w:pPr>
      <w:r w:rsidRPr="00DD3E8F">
        <w:rPr>
          <w:rStyle w:val="FootnoteReference"/>
        </w:rPr>
        <w:footnoteRef/>
      </w:r>
      <w:r w:rsidRPr="00DD3E8F">
        <w:t xml:space="preserve">Saca and Saca, 17. </w:t>
      </w:r>
    </w:p>
  </w:footnote>
  <w:footnote w:id="9">
    <w:p w14:paraId="2898E4A9" w14:textId="77777777" w:rsidR="00C16FE6" w:rsidRPr="00DD3E8F" w:rsidRDefault="00C16FE6" w:rsidP="008F1432">
      <w:pPr>
        <w:pStyle w:val="FootnoteText"/>
      </w:pPr>
      <w:r w:rsidRPr="00DD3E8F">
        <w:rPr>
          <w:rStyle w:val="FootnoteReference"/>
        </w:rPr>
        <w:footnoteRef/>
      </w:r>
      <w:r w:rsidRPr="00DD3E8F">
        <w:t xml:space="preserve">Weir, 74.; Tania Nasir. </w:t>
      </w:r>
      <w:r w:rsidRPr="00DD3E8F">
        <w:t>Interview with WidadKamelKawa</w:t>
      </w:r>
      <w:r w:rsidR="00E27BA9" w:rsidRPr="00DD3E8F">
        <w:t>r</w:t>
      </w:r>
      <w:r w:rsidRPr="00DD3E8F">
        <w:t xml:space="preserve">.The Traditional Palestinian Costume. 125. </w:t>
      </w:r>
    </w:p>
  </w:footnote>
  <w:footnote w:id="10">
    <w:p w14:paraId="0C88F6BF" w14:textId="77777777" w:rsidR="00C16FE6" w:rsidRPr="00DD3E8F" w:rsidRDefault="00C16FE6" w:rsidP="008F1432">
      <w:pPr>
        <w:pStyle w:val="FootnoteText"/>
      </w:pPr>
      <w:r w:rsidRPr="00DD3E8F">
        <w:rPr>
          <w:rStyle w:val="FootnoteReference"/>
        </w:rPr>
        <w:footnoteRef/>
      </w:r>
      <w:r w:rsidRPr="00DD3E8F">
        <w:t xml:space="preserve">Tania Nasir. </w:t>
      </w:r>
      <w:r w:rsidRPr="00DD3E8F">
        <w:t>Interview with WidadKamelKawa</w:t>
      </w:r>
      <w:r w:rsidR="00E27BA9" w:rsidRPr="00DD3E8F">
        <w:t>r</w:t>
      </w:r>
      <w:r w:rsidRPr="00DD3E8F">
        <w:t>.The Traditional Palestinian Costume. 122</w:t>
      </w:r>
    </w:p>
  </w:footnote>
  <w:footnote w:id="11">
    <w:p w14:paraId="7D6EBE92" w14:textId="77777777" w:rsidR="00C16FE6" w:rsidRPr="00DD3E8F" w:rsidRDefault="00C16FE6" w:rsidP="008F1432">
      <w:pPr>
        <w:pStyle w:val="FootnoteText"/>
      </w:pPr>
      <w:r w:rsidRPr="00DD3E8F">
        <w:rPr>
          <w:rStyle w:val="FootnoteReference"/>
        </w:rPr>
        <w:footnoteRef/>
      </w:r>
      <w:r w:rsidRPr="00DD3E8F">
        <w:t xml:space="preserve">Nasir, 123. </w:t>
      </w:r>
    </w:p>
  </w:footnote>
  <w:footnote w:id="12">
    <w:p w14:paraId="1C91E84B" w14:textId="77777777" w:rsidR="00C16FE6" w:rsidRPr="00DD3E8F" w:rsidRDefault="00C16FE6" w:rsidP="008F1432">
      <w:pPr>
        <w:pStyle w:val="FootnoteText"/>
      </w:pPr>
      <w:r w:rsidRPr="00DD3E8F">
        <w:rPr>
          <w:rStyle w:val="FootnoteReference"/>
        </w:rPr>
        <w:footnoteRef/>
      </w:r>
      <w:r w:rsidRPr="00DD3E8F">
        <w:t>Nasir, 123.</w:t>
      </w:r>
    </w:p>
  </w:footnote>
  <w:footnote w:id="13">
    <w:p w14:paraId="24894576" w14:textId="77777777" w:rsidR="00B97709" w:rsidRPr="00DD3E8F" w:rsidRDefault="00B97709" w:rsidP="00184DEA">
      <w:pPr>
        <w:pStyle w:val="FootnoteText"/>
      </w:pPr>
      <w:r w:rsidRPr="00DD3E8F">
        <w:rPr>
          <w:rStyle w:val="FootnoteReference"/>
        </w:rPr>
        <w:footnoteRef/>
      </w:r>
      <w:r w:rsidRPr="00DD3E8F">
        <w:t xml:space="preserve"> Enaya Othman</w:t>
      </w:r>
      <w:r w:rsidRPr="00DD3E8F">
        <w:rPr>
          <w:i/>
        </w:rPr>
        <w:t xml:space="preserve">, </w:t>
      </w:r>
      <w:r w:rsidR="00184DEA" w:rsidRPr="00DD3E8F">
        <w:rPr>
          <w:i/>
        </w:rPr>
        <w:t>Negotiating Palestinian Womanhood: Encounters between Palestinian Women and American Missionaries, 1880s–1940s</w:t>
      </w:r>
      <w:r w:rsidRPr="00DD3E8F">
        <w:t xml:space="preserve">. </w:t>
      </w:r>
      <w:r w:rsidR="00184DEA" w:rsidRPr="00DD3E8F">
        <w:t>Lexington Books, 2016. 57</w:t>
      </w:r>
    </w:p>
  </w:footnote>
  <w:footnote w:id="14">
    <w:p w14:paraId="413A8CE5" w14:textId="77777777" w:rsidR="00C56C71" w:rsidRPr="00DD3E8F" w:rsidRDefault="00C56C71" w:rsidP="00C56C71">
      <w:pPr>
        <w:pStyle w:val="FootnoteText"/>
      </w:pPr>
      <w:r w:rsidRPr="00DD3E8F">
        <w:rPr>
          <w:rStyle w:val="FootnoteReference"/>
        </w:rPr>
        <w:footnoteRef/>
      </w:r>
      <w:r w:rsidRPr="00DD3E8F">
        <w:t xml:space="preserve"> Othman, 84. </w:t>
      </w:r>
    </w:p>
  </w:footnote>
  <w:footnote w:id="15">
    <w:p w14:paraId="7E3BFC89" w14:textId="77777777" w:rsidR="00E27BA9" w:rsidRPr="00DD3E8F" w:rsidRDefault="00E27BA9" w:rsidP="00E27BA9">
      <w:pPr>
        <w:pStyle w:val="FootnoteText"/>
      </w:pPr>
      <w:r w:rsidRPr="00DD3E8F">
        <w:rPr>
          <w:rStyle w:val="FootnoteReference"/>
        </w:rPr>
        <w:footnoteRef/>
      </w:r>
      <w:r w:rsidRPr="00DD3E8F">
        <w:t xml:space="preserve"> </w:t>
      </w:r>
      <w:r w:rsidRPr="00DD3E8F">
        <w:t xml:space="preserve">Sheila Weir, Widad K. Kawar, Iman Saca, </w:t>
      </w:r>
    </w:p>
  </w:footnote>
  <w:footnote w:id="16">
    <w:p w14:paraId="5E5421AF" w14:textId="77777777" w:rsidR="00C16FE6" w:rsidRPr="00DD3E8F" w:rsidRDefault="00C16FE6" w:rsidP="0033443A">
      <w:pPr>
        <w:pStyle w:val="FootnoteText"/>
      </w:pPr>
      <w:r w:rsidRPr="00DD3E8F">
        <w:rPr>
          <w:rStyle w:val="FootnoteReference"/>
        </w:rPr>
        <w:footnoteRef/>
      </w:r>
      <w:r w:rsidRPr="00DD3E8F">
        <w:t xml:space="preserve">Saca </w:t>
      </w:r>
      <w:r w:rsidRPr="00DD3E8F">
        <w:t xml:space="preserve">and Saca. </w:t>
      </w:r>
      <w:r w:rsidRPr="00DD3E8F">
        <w:rPr>
          <w:i/>
        </w:rPr>
        <w:t>Embroidering Identities: A Century of Palestinian Clothing</w:t>
      </w:r>
      <w:r w:rsidRPr="00DD3E8F">
        <w:t xml:space="preserve">. Chicago: The University of Chicago, 2006. 15. </w:t>
      </w:r>
    </w:p>
  </w:footnote>
  <w:footnote w:id="17">
    <w:p w14:paraId="5C9D119C" w14:textId="77777777" w:rsidR="00C16FE6" w:rsidRPr="00DD3E8F" w:rsidRDefault="00C16FE6" w:rsidP="0033443A">
      <w:pPr>
        <w:pStyle w:val="FootnoteText"/>
      </w:pPr>
      <w:r w:rsidRPr="00DD3E8F">
        <w:rPr>
          <w:rStyle w:val="FootnoteReference"/>
        </w:rPr>
        <w:footnoteRef/>
      </w:r>
      <w:r w:rsidRPr="00DD3E8F">
        <w:t xml:space="preserve">Saca and Saca, 37. </w:t>
      </w:r>
    </w:p>
  </w:footnote>
  <w:footnote w:id="18">
    <w:p w14:paraId="10B9821D" w14:textId="77777777" w:rsidR="00C16FE6" w:rsidRPr="00DD3E8F" w:rsidRDefault="00C16FE6" w:rsidP="0033443A">
      <w:pPr>
        <w:pStyle w:val="FootnoteText"/>
      </w:pPr>
      <w:r w:rsidRPr="00DD3E8F">
        <w:rPr>
          <w:rStyle w:val="FootnoteReference"/>
        </w:rPr>
        <w:footnoteRef/>
      </w:r>
      <w:r w:rsidRPr="00DD3E8F">
        <w:t xml:space="preserve">Saca </w:t>
      </w:r>
      <w:r w:rsidRPr="00DD3E8F">
        <w:t xml:space="preserve">and Saca, 38. </w:t>
      </w:r>
    </w:p>
  </w:footnote>
  <w:footnote w:id="19">
    <w:p w14:paraId="37C1505A" w14:textId="6AC57479" w:rsidR="00C16FE6" w:rsidRPr="00DD3E8F" w:rsidRDefault="00C16FE6" w:rsidP="0008757B">
      <w:pPr>
        <w:pStyle w:val="FootnoteText"/>
      </w:pPr>
      <w:r w:rsidRPr="00DD3E8F">
        <w:rPr>
          <w:rStyle w:val="FootnoteReference"/>
        </w:rPr>
        <w:footnoteRef/>
      </w:r>
      <w:r w:rsidRPr="00DD3E8F">
        <w:t>Inea</w:t>
      </w:r>
      <w:r w:rsidR="006867F4">
        <w:t xml:space="preserve"> </w:t>
      </w:r>
      <w:r w:rsidRPr="00DD3E8F">
        <w:t>Bushnaq. “Palestinian Costume. by Shelagh Weir; Palestinian Costume. by Jehan Rajab.” Journal of Palestine Studies, Vol. 20, No. 3 (Spring, 1991), pp. 121-123</w:t>
      </w:r>
    </w:p>
  </w:footnote>
  <w:footnote w:id="20">
    <w:p w14:paraId="0E3460EB" w14:textId="7F452E5D" w:rsidR="00863586" w:rsidRPr="00DD3E8F" w:rsidRDefault="00863586" w:rsidP="00863586">
      <w:pPr>
        <w:pStyle w:val="FootnoteText"/>
      </w:pPr>
      <w:r w:rsidRPr="00DD3E8F">
        <w:rPr>
          <w:rStyle w:val="FootnoteReference"/>
        </w:rPr>
        <w:footnoteRef/>
      </w:r>
      <w:r w:rsidRPr="00DD3E8F">
        <w:t>Tania Nasir</w:t>
      </w:r>
      <w:r w:rsidR="00E27BA9" w:rsidRPr="00DD3E8F">
        <w:t xml:space="preserve">. </w:t>
      </w:r>
      <w:r w:rsidR="00E27BA9" w:rsidRPr="00DD3E8F">
        <w:t>Interview with Widad</w:t>
      </w:r>
      <w:r w:rsidR="006867F4">
        <w:t xml:space="preserve"> </w:t>
      </w:r>
      <w:r w:rsidR="00E27BA9" w:rsidRPr="00DD3E8F">
        <w:t>Kamel</w:t>
      </w:r>
      <w:r w:rsidR="006867F4">
        <w:t xml:space="preserve"> </w:t>
      </w:r>
      <w:r w:rsidR="00E27BA9" w:rsidRPr="00DD3E8F">
        <w:t>Kawar</w:t>
      </w:r>
      <w:r w:rsidRPr="00DD3E8F">
        <w:t>.</w:t>
      </w:r>
      <w:r w:rsidR="006867F4">
        <w:t xml:space="preserve"> </w:t>
      </w:r>
      <w:r w:rsidRPr="00DD3E8F">
        <w:t xml:space="preserve">The Traditional Palestinian Costume.  120. </w:t>
      </w:r>
    </w:p>
  </w:footnote>
  <w:footnote w:id="21">
    <w:p w14:paraId="0A76D125" w14:textId="32D146BB" w:rsidR="00667847" w:rsidRPr="00DD3E8F" w:rsidRDefault="00667847" w:rsidP="00667847">
      <w:pPr>
        <w:pStyle w:val="FootnoteText"/>
      </w:pPr>
      <w:r w:rsidRPr="00DD3E8F">
        <w:rPr>
          <w:rStyle w:val="FootnoteReference"/>
        </w:rPr>
        <w:footnoteRef/>
      </w:r>
      <w:r w:rsidRPr="00DD3E8F">
        <w:t xml:space="preserve">Tania Nasir. </w:t>
      </w:r>
      <w:r w:rsidRPr="00DD3E8F">
        <w:t>I</w:t>
      </w:r>
      <w:r w:rsidR="00E27BA9" w:rsidRPr="00DD3E8F">
        <w:t>nterview with Widad</w:t>
      </w:r>
      <w:r w:rsidR="00434E79">
        <w:t xml:space="preserve"> </w:t>
      </w:r>
      <w:r w:rsidR="00E27BA9" w:rsidRPr="00DD3E8F">
        <w:t>Kamel</w:t>
      </w:r>
      <w:r w:rsidR="00434E79">
        <w:t xml:space="preserve"> </w:t>
      </w:r>
      <w:r w:rsidR="00E27BA9" w:rsidRPr="00DD3E8F">
        <w:t>Kawar</w:t>
      </w:r>
      <w:r w:rsidRPr="00DD3E8F">
        <w:t>.</w:t>
      </w:r>
      <w:r w:rsidR="00D7392B">
        <w:t xml:space="preserve"> </w:t>
      </w:r>
      <w:r w:rsidRPr="00DD3E8F">
        <w:t xml:space="preserve">The Traditional Palestinian Costume.  120. </w:t>
      </w:r>
    </w:p>
  </w:footnote>
  <w:footnote w:id="22">
    <w:p w14:paraId="0B422DA5" w14:textId="77777777" w:rsidR="00C16FE6" w:rsidRPr="00DD3E8F" w:rsidRDefault="00C16FE6" w:rsidP="00EA790F">
      <w:pPr>
        <w:pStyle w:val="FootnoteText"/>
      </w:pPr>
      <w:r w:rsidRPr="00DD3E8F">
        <w:rPr>
          <w:rStyle w:val="FootnoteReference"/>
        </w:rPr>
        <w:footnoteRef/>
      </w:r>
      <w:r w:rsidRPr="00DD3E8F">
        <w:t>Peter van Dommelen. “Material Culture and Postcolonial Theory in Colonial Situations.” Ed. Christopher Tilley, Webb Keane, Susanne Küchler, Michael Rowlands, and Patricia Spyer. Handbook of Material Culture. Sage Publications, 2006. 105</w:t>
      </w:r>
    </w:p>
  </w:footnote>
  <w:footnote w:id="23">
    <w:p w14:paraId="04DDC513" w14:textId="77777777" w:rsidR="001F150D" w:rsidRPr="00DD3E8F" w:rsidRDefault="001F150D" w:rsidP="001F150D">
      <w:pPr>
        <w:pStyle w:val="FootnoteText"/>
      </w:pPr>
      <w:r w:rsidRPr="00DD3E8F">
        <w:rPr>
          <w:rStyle w:val="FootnoteReference"/>
        </w:rPr>
        <w:footnoteRef/>
      </w:r>
      <w:r w:rsidRPr="00DD3E8F">
        <w:t xml:space="preserve"> It involves the Oriental Institute of University of Chicago and Palestinian Heritage Center. The preservation attempts as a national duty led to various collections of Palestinian dress whether in the form of books, exhibits, or museum collections.  </w:t>
      </w:r>
    </w:p>
  </w:footnote>
  <w:footnote w:id="24">
    <w:p w14:paraId="4ADE0ADF" w14:textId="16A58DDC" w:rsidR="00C16FE6" w:rsidRPr="00DD3E8F" w:rsidRDefault="00C16FE6" w:rsidP="0033443A">
      <w:pPr>
        <w:pStyle w:val="FootnoteText"/>
      </w:pPr>
      <w:r w:rsidRPr="00DD3E8F">
        <w:rPr>
          <w:rStyle w:val="FootnoteReference"/>
        </w:rPr>
        <w:footnoteRef/>
      </w:r>
      <w:r w:rsidRPr="00DD3E8F">
        <w:rPr>
          <w:rFonts w:eastAsia="Calibri"/>
        </w:rPr>
        <w:t xml:space="preserve">F.R. Cameron.  </w:t>
      </w:r>
      <w:r w:rsidRPr="00DD3E8F">
        <w:rPr>
          <w:rFonts w:eastAsia="Calibri"/>
        </w:rPr>
        <w:t>“Object-oriented</w:t>
      </w:r>
      <w:r w:rsidR="007567DB">
        <w:rPr>
          <w:rFonts w:eastAsia="Calibri"/>
        </w:rPr>
        <w:t xml:space="preserve"> </w:t>
      </w:r>
      <w:r w:rsidRPr="00DD3E8F">
        <w:rPr>
          <w:rFonts w:eastAsia="Calibri"/>
        </w:rPr>
        <w:t>Democracies: Conceptualising</w:t>
      </w:r>
      <w:r w:rsidR="007567DB">
        <w:rPr>
          <w:rFonts w:eastAsia="Calibri"/>
        </w:rPr>
        <w:t xml:space="preserve"> </w:t>
      </w:r>
      <w:r w:rsidRPr="00DD3E8F">
        <w:rPr>
          <w:rFonts w:eastAsia="Calibri"/>
        </w:rPr>
        <w:t>Museum</w:t>
      </w:r>
      <w:r w:rsidR="007567DB">
        <w:rPr>
          <w:rFonts w:eastAsia="Calibri"/>
        </w:rPr>
        <w:t xml:space="preserve"> </w:t>
      </w:r>
      <w:r w:rsidRPr="00DD3E8F">
        <w:rPr>
          <w:rFonts w:eastAsia="Calibri"/>
        </w:rPr>
        <w:t xml:space="preserve">Collections in Networks,” </w:t>
      </w:r>
      <w:r w:rsidRPr="00DD3E8F">
        <w:rPr>
          <w:rFonts w:eastAsia="Calibri"/>
          <w:i/>
        </w:rPr>
        <w:t>Museum Management and Curatorship</w:t>
      </w:r>
      <w:r w:rsidRPr="00DD3E8F">
        <w:rPr>
          <w:rFonts w:eastAsia="Calibri"/>
        </w:rPr>
        <w:t xml:space="preserve"> 23, no. 3. 2008. 229-243.</w:t>
      </w:r>
      <w:r w:rsidRPr="00DD3E8F">
        <w:t xml:space="preserve"> 229. </w:t>
      </w:r>
    </w:p>
  </w:footnote>
  <w:footnote w:id="25">
    <w:p w14:paraId="4353E3DB" w14:textId="77777777" w:rsidR="00C16FE6" w:rsidRPr="00DD3E8F" w:rsidRDefault="00C16FE6" w:rsidP="0033443A">
      <w:pPr>
        <w:pStyle w:val="FootnoteText"/>
      </w:pPr>
      <w:r w:rsidRPr="00DD3E8F">
        <w:rPr>
          <w:rStyle w:val="FootnoteReference"/>
        </w:rPr>
        <w:footnoteRef/>
      </w:r>
      <w:r w:rsidRPr="00DD3E8F">
        <w:t xml:space="preserve"> Cameron, 234.</w:t>
      </w:r>
    </w:p>
  </w:footnote>
  <w:footnote w:id="26">
    <w:p w14:paraId="0459100B" w14:textId="77777777" w:rsidR="00C16FE6" w:rsidRPr="00DD3E8F" w:rsidRDefault="00C16FE6" w:rsidP="0033443A">
      <w:pPr>
        <w:pStyle w:val="FootnoteText"/>
      </w:pPr>
      <w:r w:rsidRPr="00DD3E8F">
        <w:rPr>
          <w:rStyle w:val="FootnoteReference"/>
        </w:rPr>
        <w:footnoteRef/>
      </w:r>
      <w:r w:rsidRPr="00DD3E8F">
        <w:t xml:space="preserve"> Cameron, 234.</w:t>
      </w:r>
    </w:p>
  </w:footnote>
  <w:footnote w:id="27">
    <w:p w14:paraId="67C93469" w14:textId="77777777" w:rsidR="00602DC0" w:rsidRPr="00DD3E8F" w:rsidRDefault="00602DC0" w:rsidP="00602DC0">
      <w:pPr>
        <w:pStyle w:val="FootnoteText"/>
      </w:pPr>
      <w:r w:rsidRPr="00DD3E8F">
        <w:rPr>
          <w:rStyle w:val="FootnoteReference"/>
        </w:rPr>
        <w:footnoteRef/>
      </w:r>
      <w:r w:rsidRPr="00DD3E8F">
        <w:t xml:space="preserve"> She said in an interview to Elle, “an unapologetic display of the fabric of the people in this country.”</w:t>
      </w:r>
    </w:p>
  </w:footnote>
  <w:footnote w:id="28">
    <w:p w14:paraId="2CEC85C0" w14:textId="77777777" w:rsidR="00C16FE6" w:rsidRPr="00DD3E8F" w:rsidRDefault="00C16FE6" w:rsidP="00D24809">
      <w:pPr>
        <w:pStyle w:val="FootnoteText"/>
      </w:pPr>
      <w:r w:rsidRPr="00DD3E8F">
        <w:rPr>
          <w:rStyle w:val="FootnoteReference"/>
        </w:rPr>
        <w:footnoteRef/>
      </w:r>
      <w:r w:rsidRPr="00DD3E8F">
        <w:t xml:space="preserve">Jean A. Hamilton. “Dress as a Cultural Sub-system: A Unifying Metatheory for Clothing and Textiles.” Clothing and Textiles Research Journal 6, 1987. 1. </w:t>
      </w:r>
    </w:p>
  </w:footnote>
  <w:footnote w:id="29">
    <w:p w14:paraId="08D3D5EB" w14:textId="77777777" w:rsidR="00193B89" w:rsidRPr="00DD3E8F" w:rsidRDefault="00193B89" w:rsidP="00193B89">
      <w:pPr>
        <w:pStyle w:val="FootnoteText"/>
      </w:pPr>
      <w:r w:rsidRPr="00DD3E8F">
        <w:rPr>
          <w:rStyle w:val="FootnoteReference"/>
        </w:rPr>
        <w:footnoteRef/>
      </w:r>
      <w:r w:rsidRPr="00DD3E8F">
        <w:t>Randa</w:t>
      </w:r>
      <w:r w:rsidR="00F871B3">
        <w:t xml:space="preserve"> </w:t>
      </w:r>
      <w:r w:rsidRPr="00DD3E8F">
        <w:t>Bassem</w:t>
      </w:r>
      <w:r w:rsidR="00F871B3">
        <w:t xml:space="preserve"> </w:t>
      </w:r>
      <w:r w:rsidRPr="00DD3E8F">
        <w:t xml:space="preserve">Serhan. Suspended Community: An Ethnographic Study of Palestinian-Americans in New York and New Jersey. PhD Dissertation. Columbia University, 2009. 78. </w:t>
      </w:r>
    </w:p>
  </w:footnote>
  <w:footnote w:id="30">
    <w:p w14:paraId="41C25091" w14:textId="77777777" w:rsidR="00C16FE6" w:rsidRPr="00DD3E8F" w:rsidRDefault="00C16FE6" w:rsidP="00795428">
      <w:pPr>
        <w:pStyle w:val="FootnoteText"/>
      </w:pPr>
      <w:r w:rsidRPr="00DD3E8F">
        <w:rPr>
          <w:rStyle w:val="FootnoteReference"/>
        </w:rPr>
        <w:footnoteRef/>
      </w:r>
      <w:r w:rsidRPr="00DD3E8F">
        <w:t xml:space="preserve">Albeny, 106. </w:t>
      </w:r>
    </w:p>
  </w:footnote>
  <w:footnote w:id="31">
    <w:p w14:paraId="5699AD5B" w14:textId="77777777" w:rsidR="00C16FE6" w:rsidRPr="00DD3E8F" w:rsidRDefault="00C16FE6" w:rsidP="00791063">
      <w:pPr>
        <w:pStyle w:val="FootnoteText"/>
      </w:pPr>
      <w:r w:rsidRPr="00DD3E8F">
        <w:rPr>
          <w:rStyle w:val="FootnoteReference"/>
        </w:rPr>
        <w:footnoteRef/>
      </w:r>
      <w:r w:rsidRPr="00DD3E8F">
        <w:t xml:space="preserve"> Anderson’s </w:t>
      </w:r>
    </w:p>
  </w:footnote>
  <w:footnote w:id="32">
    <w:p w14:paraId="609C5E5D" w14:textId="4787F8DC" w:rsidR="00C16FE6" w:rsidRPr="00BE15CC" w:rsidRDefault="00C16FE6" w:rsidP="00795428">
      <w:pPr>
        <w:pStyle w:val="FootnoteText"/>
      </w:pPr>
      <w:r w:rsidRPr="00DD3E8F">
        <w:rPr>
          <w:rStyle w:val="FootnoteReference"/>
        </w:rPr>
        <w:footnoteRef/>
      </w:r>
      <w:r w:rsidRPr="00DD3E8F">
        <w:t xml:space="preserve">Tania Nasir. </w:t>
      </w:r>
      <w:r w:rsidRPr="00DD3E8F">
        <w:t>Interview with Widad</w:t>
      </w:r>
      <w:r w:rsidR="00CB1C7F">
        <w:t xml:space="preserve"> </w:t>
      </w:r>
      <w:r w:rsidRPr="00DD3E8F">
        <w:t>Kamel</w:t>
      </w:r>
      <w:r w:rsidR="00CB1C7F">
        <w:t xml:space="preserve"> </w:t>
      </w:r>
      <w:r w:rsidRPr="00DD3E8F">
        <w:t>Kawa</w:t>
      </w:r>
      <w:r w:rsidR="00E27BA9" w:rsidRPr="00DD3E8F">
        <w:t>r</w:t>
      </w:r>
      <w:r w:rsidRPr="00DD3E8F">
        <w:t xml:space="preserve">.The Traditional Palestinian Costume. 125. </w:t>
      </w:r>
    </w:p>
  </w:footnote>
  <w:footnote w:id="33">
    <w:p w14:paraId="69DCFB9C" w14:textId="376A3D4B" w:rsidR="005436B9" w:rsidRPr="005436B9" w:rsidRDefault="005436B9" w:rsidP="005436B9">
      <w:pPr>
        <w:pStyle w:val="FootnoteText"/>
      </w:pPr>
      <w:r>
        <w:rPr>
          <w:rStyle w:val="FootnoteReference"/>
        </w:rPr>
        <w:footnoteRef/>
      </w:r>
      <w:r>
        <w:t xml:space="preserve"> </w:t>
      </w:r>
      <w:r w:rsidRPr="00101F7D">
        <w:t>Jean A. Hamilton</w:t>
      </w:r>
      <w:r>
        <w:t xml:space="preserve">. “Dress as a Cultural Sub-system: A Unifying Metatheory for Clothing and Textiles.”  </w:t>
      </w:r>
      <w:r w:rsidRPr="005436B9">
        <w:rPr>
          <w:i/>
        </w:rPr>
        <w:t>Clothing and Textiles Research Journal</w:t>
      </w:r>
      <w:r>
        <w:t xml:space="preserve"> 6 no. 1. (1987): 3.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101A7"/>
    <w:multiLevelType w:val="hybridMultilevel"/>
    <w:tmpl w:val="A712E1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39A468F"/>
    <w:multiLevelType w:val="hybridMultilevel"/>
    <w:tmpl w:val="54549E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7E55B5C"/>
    <w:multiLevelType w:val="multilevel"/>
    <w:tmpl w:val="1F8CC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6179229">
    <w:abstractNumId w:val="0"/>
  </w:num>
  <w:num w:numId="2" w16cid:durableId="1305233201">
    <w:abstractNumId w:val="2"/>
  </w:num>
  <w:num w:numId="3" w16cid:durableId="134331252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lson, Sharon">
    <w15:presenceInfo w15:providerId="AD" w15:userId="S::sharon.olson@marquette.edu::854397e5-aa9f-46be-be60-517b8f328f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oNotTrackFormatting/>
  <w:documentProtection w:edit="readOnly" w:formatting="1" w:enforcement="1" w:cryptProviderType="rsaAES" w:cryptAlgorithmClass="hash" w:cryptAlgorithmType="typeAny" w:cryptAlgorithmSid="14" w:cryptSpinCount="100000" w:hash="rX+B//ER9C+e8x5TMxGlXSWMlJm7DEM3g7Dmd52LpYy66wg2HWSXM7udwf3sOMJc5swI7c8qvBfchcVu7YoX1Q==" w:salt="PIRrwyMiDam7QwzKTxOsMA=="/>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3C9"/>
    <w:rsid w:val="000036AC"/>
    <w:rsid w:val="0000432C"/>
    <w:rsid w:val="000043B6"/>
    <w:rsid w:val="00006509"/>
    <w:rsid w:val="00006B8F"/>
    <w:rsid w:val="00012219"/>
    <w:rsid w:val="000129E7"/>
    <w:rsid w:val="00013DA8"/>
    <w:rsid w:val="00022F88"/>
    <w:rsid w:val="00024CAF"/>
    <w:rsid w:val="00034943"/>
    <w:rsid w:val="00034F53"/>
    <w:rsid w:val="0004188F"/>
    <w:rsid w:val="000434EB"/>
    <w:rsid w:val="00043D52"/>
    <w:rsid w:val="000443CD"/>
    <w:rsid w:val="00047D2A"/>
    <w:rsid w:val="00052E09"/>
    <w:rsid w:val="0005474E"/>
    <w:rsid w:val="000556EB"/>
    <w:rsid w:val="00057AF7"/>
    <w:rsid w:val="00060C71"/>
    <w:rsid w:val="00066BE5"/>
    <w:rsid w:val="00067D39"/>
    <w:rsid w:val="00067D91"/>
    <w:rsid w:val="00071291"/>
    <w:rsid w:val="00075173"/>
    <w:rsid w:val="00075BD8"/>
    <w:rsid w:val="00080F59"/>
    <w:rsid w:val="00084FA5"/>
    <w:rsid w:val="0008640E"/>
    <w:rsid w:val="0008757B"/>
    <w:rsid w:val="0009394A"/>
    <w:rsid w:val="0009438B"/>
    <w:rsid w:val="00096227"/>
    <w:rsid w:val="000A1890"/>
    <w:rsid w:val="000A2B36"/>
    <w:rsid w:val="000A744D"/>
    <w:rsid w:val="000B3C7A"/>
    <w:rsid w:val="000B5037"/>
    <w:rsid w:val="000B592F"/>
    <w:rsid w:val="000C2DA9"/>
    <w:rsid w:val="000C313F"/>
    <w:rsid w:val="000C54BF"/>
    <w:rsid w:val="000D391A"/>
    <w:rsid w:val="000D4244"/>
    <w:rsid w:val="000D662C"/>
    <w:rsid w:val="000E2A10"/>
    <w:rsid w:val="000E4478"/>
    <w:rsid w:val="000E48DE"/>
    <w:rsid w:val="000E4E4C"/>
    <w:rsid w:val="000E6DD7"/>
    <w:rsid w:val="000F2DC7"/>
    <w:rsid w:val="000F2FA0"/>
    <w:rsid w:val="000F5365"/>
    <w:rsid w:val="000F6280"/>
    <w:rsid w:val="001005D3"/>
    <w:rsid w:val="001013D4"/>
    <w:rsid w:val="00101E58"/>
    <w:rsid w:val="00101F7D"/>
    <w:rsid w:val="001030FD"/>
    <w:rsid w:val="00106E39"/>
    <w:rsid w:val="001073E2"/>
    <w:rsid w:val="00107B62"/>
    <w:rsid w:val="001107CF"/>
    <w:rsid w:val="00112981"/>
    <w:rsid w:val="00114EFD"/>
    <w:rsid w:val="00121DD0"/>
    <w:rsid w:val="001226A1"/>
    <w:rsid w:val="001253A4"/>
    <w:rsid w:val="001307A1"/>
    <w:rsid w:val="00135789"/>
    <w:rsid w:val="0014099D"/>
    <w:rsid w:val="0014279D"/>
    <w:rsid w:val="00144426"/>
    <w:rsid w:val="001469F1"/>
    <w:rsid w:val="00150F03"/>
    <w:rsid w:val="001601BA"/>
    <w:rsid w:val="00163C1F"/>
    <w:rsid w:val="00165D78"/>
    <w:rsid w:val="00173928"/>
    <w:rsid w:val="00175959"/>
    <w:rsid w:val="001803AD"/>
    <w:rsid w:val="00180DD1"/>
    <w:rsid w:val="001810A3"/>
    <w:rsid w:val="001821FF"/>
    <w:rsid w:val="001837A9"/>
    <w:rsid w:val="00184DEA"/>
    <w:rsid w:val="00185BE8"/>
    <w:rsid w:val="00191244"/>
    <w:rsid w:val="00193B89"/>
    <w:rsid w:val="0019416E"/>
    <w:rsid w:val="001949A1"/>
    <w:rsid w:val="0019520C"/>
    <w:rsid w:val="00196F88"/>
    <w:rsid w:val="0019788C"/>
    <w:rsid w:val="00197A25"/>
    <w:rsid w:val="001A583C"/>
    <w:rsid w:val="001A6793"/>
    <w:rsid w:val="001A797A"/>
    <w:rsid w:val="001B1E2C"/>
    <w:rsid w:val="001B23EB"/>
    <w:rsid w:val="001B3CF1"/>
    <w:rsid w:val="001B4B63"/>
    <w:rsid w:val="001B5CF3"/>
    <w:rsid w:val="001B7D2B"/>
    <w:rsid w:val="001C1B65"/>
    <w:rsid w:val="001C22F0"/>
    <w:rsid w:val="001C2ABE"/>
    <w:rsid w:val="001C4DAE"/>
    <w:rsid w:val="001C531A"/>
    <w:rsid w:val="001C5A9A"/>
    <w:rsid w:val="001C69A9"/>
    <w:rsid w:val="001D27E1"/>
    <w:rsid w:val="001D381A"/>
    <w:rsid w:val="001D3F9C"/>
    <w:rsid w:val="001D403A"/>
    <w:rsid w:val="001D64A3"/>
    <w:rsid w:val="001D696F"/>
    <w:rsid w:val="001D6B7E"/>
    <w:rsid w:val="001D6EDD"/>
    <w:rsid w:val="001E063A"/>
    <w:rsid w:val="001E0B07"/>
    <w:rsid w:val="001E33F6"/>
    <w:rsid w:val="001F150D"/>
    <w:rsid w:val="001F16FF"/>
    <w:rsid w:val="001F43BB"/>
    <w:rsid w:val="001F48AE"/>
    <w:rsid w:val="001F4CD3"/>
    <w:rsid w:val="0020000D"/>
    <w:rsid w:val="00203826"/>
    <w:rsid w:val="002144C2"/>
    <w:rsid w:val="00214C7B"/>
    <w:rsid w:val="00216ECF"/>
    <w:rsid w:val="00221613"/>
    <w:rsid w:val="0022178B"/>
    <w:rsid w:val="002240D9"/>
    <w:rsid w:val="00225E56"/>
    <w:rsid w:val="00233F29"/>
    <w:rsid w:val="00234E74"/>
    <w:rsid w:val="0023737E"/>
    <w:rsid w:val="00241784"/>
    <w:rsid w:val="00242178"/>
    <w:rsid w:val="0024492E"/>
    <w:rsid w:val="0024565F"/>
    <w:rsid w:val="002508F1"/>
    <w:rsid w:val="00252561"/>
    <w:rsid w:val="00254EE9"/>
    <w:rsid w:val="00255312"/>
    <w:rsid w:val="00266E7E"/>
    <w:rsid w:val="002733FD"/>
    <w:rsid w:val="002737CB"/>
    <w:rsid w:val="00282B06"/>
    <w:rsid w:val="0028692E"/>
    <w:rsid w:val="002943C9"/>
    <w:rsid w:val="002972E8"/>
    <w:rsid w:val="002976A7"/>
    <w:rsid w:val="002A626A"/>
    <w:rsid w:val="002A6384"/>
    <w:rsid w:val="002B1A59"/>
    <w:rsid w:val="002B229D"/>
    <w:rsid w:val="002B5E84"/>
    <w:rsid w:val="002B7E35"/>
    <w:rsid w:val="002C4246"/>
    <w:rsid w:val="002C462E"/>
    <w:rsid w:val="002C4740"/>
    <w:rsid w:val="002C5AF0"/>
    <w:rsid w:val="002D0C0A"/>
    <w:rsid w:val="002D3A96"/>
    <w:rsid w:val="002D4DA5"/>
    <w:rsid w:val="002D50C7"/>
    <w:rsid w:val="002D5C68"/>
    <w:rsid w:val="002D5D2F"/>
    <w:rsid w:val="002E2AF2"/>
    <w:rsid w:val="002E3E74"/>
    <w:rsid w:val="002E416B"/>
    <w:rsid w:val="002E4BB0"/>
    <w:rsid w:val="002E5E6A"/>
    <w:rsid w:val="002E6A1E"/>
    <w:rsid w:val="002E781E"/>
    <w:rsid w:val="002F01B9"/>
    <w:rsid w:val="002F1B2F"/>
    <w:rsid w:val="002F43A2"/>
    <w:rsid w:val="002F4FF4"/>
    <w:rsid w:val="003000FD"/>
    <w:rsid w:val="003002D7"/>
    <w:rsid w:val="0030117E"/>
    <w:rsid w:val="00301CE2"/>
    <w:rsid w:val="00304723"/>
    <w:rsid w:val="00307F6D"/>
    <w:rsid w:val="00311335"/>
    <w:rsid w:val="00312119"/>
    <w:rsid w:val="00315D90"/>
    <w:rsid w:val="00317628"/>
    <w:rsid w:val="00323CF8"/>
    <w:rsid w:val="003241AA"/>
    <w:rsid w:val="00324B5C"/>
    <w:rsid w:val="00324D21"/>
    <w:rsid w:val="0032586F"/>
    <w:rsid w:val="0033187A"/>
    <w:rsid w:val="0033250F"/>
    <w:rsid w:val="00332E24"/>
    <w:rsid w:val="00333282"/>
    <w:rsid w:val="0033443A"/>
    <w:rsid w:val="00341290"/>
    <w:rsid w:val="00344D81"/>
    <w:rsid w:val="0035066E"/>
    <w:rsid w:val="003514E8"/>
    <w:rsid w:val="00351956"/>
    <w:rsid w:val="0035497C"/>
    <w:rsid w:val="00360D44"/>
    <w:rsid w:val="003649ED"/>
    <w:rsid w:val="00365836"/>
    <w:rsid w:val="0036650C"/>
    <w:rsid w:val="003705A6"/>
    <w:rsid w:val="0037142A"/>
    <w:rsid w:val="00373620"/>
    <w:rsid w:val="00376AED"/>
    <w:rsid w:val="00385358"/>
    <w:rsid w:val="00387CA4"/>
    <w:rsid w:val="00392324"/>
    <w:rsid w:val="00396FE2"/>
    <w:rsid w:val="00397244"/>
    <w:rsid w:val="003A005B"/>
    <w:rsid w:val="003A3181"/>
    <w:rsid w:val="003A469C"/>
    <w:rsid w:val="003A50B5"/>
    <w:rsid w:val="003B18BD"/>
    <w:rsid w:val="003B1AA6"/>
    <w:rsid w:val="003B22FB"/>
    <w:rsid w:val="003B4A5E"/>
    <w:rsid w:val="003B667F"/>
    <w:rsid w:val="003B7D14"/>
    <w:rsid w:val="003C1226"/>
    <w:rsid w:val="003D425E"/>
    <w:rsid w:val="003D4611"/>
    <w:rsid w:val="003D6298"/>
    <w:rsid w:val="003D6E03"/>
    <w:rsid w:val="003E2871"/>
    <w:rsid w:val="003F1626"/>
    <w:rsid w:val="003F2A41"/>
    <w:rsid w:val="003F49C0"/>
    <w:rsid w:val="003F6A9F"/>
    <w:rsid w:val="003F6E52"/>
    <w:rsid w:val="00400F94"/>
    <w:rsid w:val="0041313C"/>
    <w:rsid w:val="00416A3B"/>
    <w:rsid w:val="00422E4A"/>
    <w:rsid w:val="004312FB"/>
    <w:rsid w:val="00431419"/>
    <w:rsid w:val="00433834"/>
    <w:rsid w:val="004347DB"/>
    <w:rsid w:val="00434E79"/>
    <w:rsid w:val="00440865"/>
    <w:rsid w:val="0044491D"/>
    <w:rsid w:val="00444AFC"/>
    <w:rsid w:val="00445D32"/>
    <w:rsid w:val="0044645B"/>
    <w:rsid w:val="0044774A"/>
    <w:rsid w:val="00453F12"/>
    <w:rsid w:val="0045519E"/>
    <w:rsid w:val="00455CE4"/>
    <w:rsid w:val="00463BEF"/>
    <w:rsid w:val="00466341"/>
    <w:rsid w:val="00482E98"/>
    <w:rsid w:val="00483579"/>
    <w:rsid w:val="00491FAC"/>
    <w:rsid w:val="004948D7"/>
    <w:rsid w:val="00496211"/>
    <w:rsid w:val="00496778"/>
    <w:rsid w:val="004A245F"/>
    <w:rsid w:val="004A25B2"/>
    <w:rsid w:val="004A57CE"/>
    <w:rsid w:val="004A7150"/>
    <w:rsid w:val="004B0DC8"/>
    <w:rsid w:val="004B2468"/>
    <w:rsid w:val="004B55E7"/>
    <w:rsid w:val="004B61F4"/>
    <w:rsid w:val="004C3CED"/>
    <w:rsid w:val="004D07DE"/>
    <w:rsid w:val="004D1273"/>
    <w:rsid w:val="004D633A"/>
    <w:rsid w:val="004E0E0F"/>
    <w:rsid w:val="004E3A7E"/>
    <w:rsid w:val="004E6863"/>
    <w:rsid w:val="004E742A"/>
    <w:rsid w:val="004F0243"/>
    <w:rsid w:val="004F265A"/>
    <w:rsid w:val="004F6AEC"/>
    <w:rsid w:val="004F7775"/>
    <w:rsid w:val="00500D1B"/>
    <w:rsid w:val="00501227"/>
    <w:rsid w:val="00503DCC"/>
    <w:rsid w:val="00506F84"/>
    <w:rsid w:val="0051406E"/>
    <w:rsid w:val="00515A00"/>
    <w:rsid w:val="0051709B"/>
    <w:rsid w:val="005172DB"/>
    <w:rsid w:val="00524DE3"/>
    <w:rsid w:val="00531BA5"/>
    <w:rsid w:val="00535C9B"/>
    <w:rsid w:val="00536E99"/>
    <w:rsid w:val="00540282"/>
    <w:rsid w:val="005404E1"/>
    <w:rsid w:val="005406A8"/>
    <w:rsid w:val="00540B3F"/>
    <w:rsid w:val="005422BA"/>
    <w:rsid w:val="00542F95"/>
    <w:rsid w:val="005436B9"/>
    <w:rsid w:val="005443C3"/>
    <w:rsid w:val="005444A4"/>
    <w:rsid w:val="0054524F"/>
    <w:rsid w:val="0054759C"/>
    <w:rsid w:val="005506FE"/>
    <w:rsid w:val="00551B77"/>
    <w:rsid w:val="005522BE"/>
    <w:rsid w:val="005522D5"/>
    <w:rsid w:val="00552CB0"/>
    <w:rsid w:val="005531B2"/>
    <w:rsid w:val="00553B72"/>
    <w:rsid w:val="005575F4"/>
    <w:rsid w:val="0056010B"/>
    <w:rsid w:val="00566831"/>
    <w:rsid w:val="005809DF"/>
    <w:rsid w:val="00581C3E"/>
    <w:rsid w:val="0058568E"/>
    <w:rsid w:val="00586677"/>
    <w:rsid w:val="00594962"/>
    <w:rsid w:val="00595DA6"/>
    <w:rsid w:val="0059675B"/>
    <w:rsid w:val="00596D61"/>
    <w:rsid w:val="005A02AD"/>
    <w:rsid w:val="005A02C9"/>
    <w:rsid w:val="005A2CAB"/>
    <w:rsid w:val="005A3769"/>
    <w:rsid w:val="005A5319"/>
    <w:rsid w:val="005A70B9"/>
    <w:rsid w:val="005C1A22"/>
    <w:rsid w:val="005C28E1"/>
    <w:rsid w:val="005C3276"/>
    <w:rsid w:val="005C34B1"/>
    <w:rsid w:val="005C5891"/>
    <w:rsid w:val="005D0406"/>
    <w:rsid w:val="005D14AA"/>
    <w:rsid w:val="005D69B6"/>
    <w:rsid w:val="005E520E"/>
    <w:rsid w:val="005E64AA"/>
    <w:rsid w:val="005E72FB"/>
    <w:rsid w:val="005F25F3"/>
    <w:rsid w:val="005F2603"/>
    <w:rsid w:val="005F354F"/>
    <w:rsid w:val="005F5C08"/>
    <w:rsid w:val="005F7228"/>
    <w:rsid w:val="005F73D5"/>
    <w:rsid w:val="0060064E"/>
    <w:rsid w:val="00600C51"/>
    <w:rsid w:val="00602C4E"/>
    <w:rsid w:val="00602DC0"/>
    <w:rsid w:val="00604416"/>
    <w:rsid w:val="00606F61"/>
    <w:rsid w:val="0060702A"/>
    <w:rsid w:val="006100FB"/>
    <w:rsid w:val="00611478"/>
    <w:rsid w:val="0061282A"/>
    <w:rsid w:val="00612FD5"/>
    <w:rsid w:val="00613515"/>
    <w:rsid w:val="00614075"/>
    <w:rsid w:val="0061514B"/>
    <w:rsid w:val="00616EC2"/>
    <w:rsid w:val="00617E80"/>
    <w:rsid w:val="006207E2"/>
    <w:rsid w:val="006257A1"/>
    <w:rsid w:val="006260B7"/>
    <w:rsid w:val="006261C0"/>
    <w:rsid w:val="006312B7"/>
    <w:rsid w:val="00634766"/>
    <w:rsid w:val="006412E3"/>
    <w:rsid w:val="00641F3D"/>
    <w:rsid w:val="00642933"/>
    <w:rsid w:val="00645EBE"/>
    <w:rsid w:val="006520CF"/>
    <w:rsid w:val="0065429F"/>
    <w:rsid w:val="00654F00"/>
    <w:rsid w:val="00656EB5"/>
    <w:rsid w:val="00657FEF"/>
    <w:rsid w:val="00664B61"/>
    <w:rsid w:val="00665F49"/>
    <w:rsid w:val="00666876"/>
    <w:rsid w:val="006676A3"/>
    <w:rsid w:val="00667847"/>
    <w:rsid w:val="006707E0"/>
    <w:rsid w:val="0067636C"/>
    <w:rsid w:val="00677608"/>
    <w:rsid w:val="00680BDE"/>
    <w:rsid w:val="00686613"/>
    <w:rsid w:val="006867F4"/>
    <w:rsid w:val="00686EA3"/>
    <w:rsid w:val="00687505"/>
    <w:rsid w:val="00687DA2"/>
    <w:rsid w:val="0069055B"/>
    <w:rsid w:val="006916D6"/>
    <w:rsid w:val="006952D2"/>
    <w:rsid w:val="0069549C"/>
    <w:rsid w:val="006A26D5"/>
    <w:rsid w:val="006A3057"/>
    <w:rsid w:val="006A5075"/>
    <w:rsid w:val="006A59F5"/>
    <w:rsid w:val="006A69B5"/>
    <w:rsid w:val="006B03D7"/>
    <w:rsid w:val="006B1926"/>
    <w:rsid w:val="006B4F51"/>
    <w:rsid w:val="006B5B72"/>
    <w:rsid w:val="006B70E9"/>
    <w:rsid w:val="006C2BC0"/>
    <w:rsid w:val="006C36A8"/>
    <w:rsid w:val="006C46C3"/>
    <w:rsid w:val="006C587E"/>
    <w:rsid w:val="006D04A6"/>
    <w:rsid w:val="006D4781"/>
    <w:rsid w:val="006D59CD"/>
    <w:rsid w:val="006D6032"/>
    <w:rsid w:val="006D7CCF"/>
    <w:rsid w:val="006E073D"/>
    <w:rsid w:val="006E14EA"/>
    <w:rsid w:val="006E5ABF"/>
    <w:rsid w:val="006F026C"/>
    <w:rsid w:val="006F2CC5"/>
    <w:rsid w:val="006F339D"/>
    <w:rsid w:val="006F55D6"/>
    <w:rsid w:val="006F5EE1"/>
    <w:rsid w:val="006F6D49"/>
    <w:rsid w:val="007003B9"/>
    <w:rsid w:val="00700840"/>
    <w:rsid w:val="0070200D"/>
    <w:rsid w:val="00720059"/>
    <w:rsid w:val="0072183D"/>
    <w:rsid w:val="00721BD8"/>
    <w:rsid w:val="00721CEB"/>
    <w:rsid w:val="00721D92"/>
    <w:rsid w:val="00721E35"/>
    <w:rsid w:val="007226D6"/>
    <w:rsid w:val="00722967"/>
    <w:rsid w:val="00727FED"/>
    <w:rsid w:val="00730508"/>
    <w:rsid w:val="00730A4A"/>
    <w:rsid w:val="00731F42"/>
    <w:rsid w:val="00734173"/>
    <w:rsid w:val="00741B2C"/>
    <w:rsid w:val="00744D6A"/>
    <w:rsid w:val="0074672A"/>
    <w:rsid w:val="00747804"/>
    <w:rsid w:val="00750531"/>
    <w:rsid w:val="007509C3"/>
    <w:rsid w:val="0075354A"/>
    <w:rsid w:val="00753B5E"/>
    <w:rsid w:val="0075447B"/>
    <w:rsid w:val="0075479B"/>
    <w:rsid w:val="007567DB"/>
    <w:rsid w:val="00756869"/>
    <w:rsid w:val="00757C51"/>
    <w:rsid w:val="007632D2"/>
    <w:rsid w:val="00763320"/>
    <w:rsid w:val="00763DBD"/>
    <w:rsid w:val="007729BD"/>
    <w:rsid w:val="00772FAA"/>
    <w:rsid w:val="007731FB"/>
    <w:rsid w:val="00773E93"/>
    <w:rsid w:val="00774079"/>
    <w:rsid w:val="00775A38"/>
    <w:rsid w:val="007766C2"/>
    <w:rsid w:val="00782C46"/>
    <w:rsid w:val="0078311C"/>
    <w:rsid w:val="0078406E"/>
    <w:rsid w:val="007840AE"/>
    <w:rsid w:val="00784448"/>
    <w:rsid w:val="007864C9"/>
    <w:rsid w:val="00786F82"/>
    <w:rsid w:val="00787948"/>
    <w:rsid w:val="00791063"/>
    <w:rsid w:val="00791BDC"/>
    <w:rsid w:val="0079473B"/>
    <w:rsid w:val="00795428"/>
    <w:rsid w:val="00795A16"/>
    <w:rsid w:val="00795E52"/>
    <w:rsid w:val="007960A1"/>
    <w:rsid w:val="007A098A"/>
    <w:rsid w:val="007A670F"/>
    <w:rsid w:val="007B1803"/>
    <w:rsid w:val="007B1D7E"/>
    <w:rsid w:val="007B3770"/>
    <w:rsid w:val="007B37EC"/>
    <w:rsid w:val="007B4A0D"/>
    <w:rsid w:val="007B5C53"/>
    <w:rsid w:val="007B6E1E"/>
    <w:rsid w:val="007B79BE"/>
    <w:rsid w:val="007C3086"/>
    <w:rsid w:val="007C40EC"/>
    <w:rsid w:val="007D05CA"/>
    <w:rsid w:val="007D0906"/>
    <w:rsid w:val="007D76BA"/>
    <w:rsid w:val="007E03B0"/>
    <w:rsid w:val="007E3CB1"/>
    <w:rsid w:val="007F08BA"/>
    <w:rsid w:val="007F08D1"/>
    <w:rsid w:val="007F1A94"/>
    <w:rsid w:val="007F3539"/>
    <w:rsid w:val="007F719B"/>
    <w:rsid w:val="0080204A"/>
    <w:rsid w:val="008039A9"/>
    <w:rsid w:val="0080691C"/>
    <w:rsid w:val="008110A0"/>
    <w:rsid w:val="00816041"/>
    <w:rsid w:val="00817261"/>
    <w:rsid w:val="00823CB0"/>
    <w:rsid w:val="00824085"/>
    <w:rsid w:val="00826199"/>
    <w:rsid w:val="008266F8"/>
    <w:rsid w:val="008352D1"/>
    <w:rsid w:val="00835A80"/>
    <w:rsid w:val="008361E7"/>
    <w:rsid w:val="00842C8E"/>
    <w:rsid w:val="008456B7"/>
    <w:rsid w:val="008514EB"/>
    <w:rsid w:val="00852DC2"/>
    <w:rsid w:val="008559AD"/>
    <w:rsid w:val="008602E7"/>
    <w:rsid w:val="00862CEC"/>
    <w:rsid w:val="00863586"/>
    <w:rsid w:val="00863BA4"/>
    <w:rsid w:val="008643DE"/>
    <w:rsid w:val="00864B08"/>
    <w:rsid w:val="00865A6C"/>
    <w:rsid w:val="00871D88"/>
    <w:rsid w:val="00872D8F"/>
    <w:rsid w:val="00874549"/>
    <w:rsid w:val="0087662C"/>
    <w:rsid w:val="0087733C"/>
    <w:rsid w:val="00877351"/>
    <w:rsid w:val="00877D50"/>
    <w:rsid w:val="00881712"/>
    <w:rsid w:val="00883335"/>
    <w:rsid w:val="00890131"/>
    <w:rsid w:val="0089775E"/>
    <w:rsid w:val="00897D11"/>
    <w:rsid w:val="008A12E2"/>
    <w:rsid w:val="008A2308"/>
    <w:rsid w:val="008A4A3C"/>
    <w:rsid w:val="008A5F38"/>
    <w:rsid w:val="008B063E"/>
    <w:rsid w:val="008B216A"/>
    <w:rsid w:val="008B273F"/>
    <w:rsid w:val="008C09AC"/>
    <w:rsid w:val="008C1483"/>
    <w:rsid w:val="008C1A71"/>
    <w:rsid w:val="008C4833"/>
    <w:rsid w:val="008C62AE"/>
    <w:rsid w:val="008D1322"/>
    <w:rsid w:val="008D3F14"/>
    <w:rsid w:val="008D68ED"/>
    <w:rsid w:val="008E39FD"/>
    <w:rsid w:val="008E6807"/>
    <w:rsid w:val="008F1432"/>
    <w:rsid w:val="008F36B5"/>
    <w:rsid w:val="008F5A81"/>
    <w:rsid w:val="008F7FF6"/>
    <w:rsid w:val="00900C9A"/>
    <w:rsid w:val="0090117B"/>
    <w:rsid w:val="0090269D"/>
    <w:rsid w:val="009062CE"/>
    <w:rsid w:val="00910A69"/>
    <w:rsid w:val="00911D41"/>
    <w:rsid w:val="00912E9A"/>
    <w:rsid w:val="00924F43"/>
    <w:rsid w:val="00925368"/>
    <w:rsid w:val="00925EF0"/>
    <w:rsid w:val="009267D9"/>
    <w:rsid w:val="00927815"/>
    <w:rsid w:val="00933A85"/>
    <w:rsid w:val="00933F4D"/>
    <w:rsid w:val="0093505E"/>
    <w:rsid w:val="0094018E"/>
    <w:rsid w:val="00940321"/>
    <w:rsid w:val="00941F1E"/>
    <w:rsid w:val="00943AEF"/>
    <w:rsid w:val="00944C10"/>
    <w:rsid w:val="00945643"/>
    <w:rsid w:val="00947040"/>
    <w:rsid w:val="00952D8B"/>
    <w:rsid w:val="009530EF"/>
    <w:rsid w:val="009576C6"/>
    <w:rsid w:val="009604D2"/>
    <w:rsid w:val="00960E21"/>
    <w:rsid w:val="0096147E"/>
    <w:rsid w:val="009644E0"/>
    <w:rsid w:val="009667BE"/>
    <w:rsid w:val="00971E29"/>
    <w:rsid w:val="00972282"/>
    <w:rsid w:val="0097299B"/>
    <w:rsid w:val="009770EC"/>
    <w:rsid w:val="00980087"/>
    <w:rsid w:val="00982A83"/>
    <w:rsid w:val="009856E1"/>
    <w:rsid w:val="009951E2"/>
    <w:rsid w:val="00997068"/>
    <w:rsid w:val="009A04B1"/>
    <w:rsid w:val="009A47D8"/>
    <w:rsid w:val="009A659B"/>
    <w:rsid w:val="009A6E78"/>
    <w:rsid w:val="009A7C3D"/>
    <w:rsid w:val="009B3128"/>
    <w:rsid w:val="009C2CE8"/>
    <w:rsid w:val="009C4046"/>
    <w:rsid w:val="009C6CD9"/>
    <w:rsid w:val="009D1972"/>
    <w:rsid w:val="009D2291"/>
    <w:rsid w:val="009D436C"/>
    <w:rsid w:val="009D51EB"/>
    <w:rsid w:val="009D5D52"/>
    <w:rsid w:val="009E071D"/>
    <w:rsid w:val="009E6C39"/>
    <w:rsid w:val="009F0ABB"/>
    <w:rsid w:val="009F696B"/>
    <w:rsid w:val="00A00539"/>
    <w:rsid w:val="00A028CD"/>
    <w:rsid w:val="00A050E7"/>
    <w:rsid w:val="00A05FC9"/>
    <w:rsid w:val="00A07099"/>
    <w:rsid w:val="00A10539"/>
    <w:rsid w:val="00A11CC2"/>
    <w:rsid w:val="00A11DA6"/>
    <w:rsid w:val="00A159CE"/>
    <w:rsid w:val="00A162C6"/>
    <w:rsid w:val="00A215F4"/>
    <w:rsid w:val="00A228B6"/>
    <w:rsid w:val="00A240BA"/>
    <w:rsid w:val="00A25E6D"/>
    <w:rsid w:val="00A27499"/>
    <w:rsid w:val="00A31C30"/>
    <w:rsid w:val="00A33EA3"/>
    <w:rsid w:val="00A412F9"/>
    <w:rsid w:val="00A4185E"/>
    <w:rsid w:val="00A426EB"/>
    <w:rsid w:val="00A436A4"/>
    <w:rsid w:val="00A44A49"/>
    <w:rsid w:val="00A61826"/>
    <w:rsid w:val="00A642C3"/>
    <w:rsid w:val="00A65408"/>
    <w:rsid w:val="00A6615B"/>
    <w:rsid w:val="00A71397"/>
    <w:rsid w:val="00A73553"/>
    <w:rsid w:val="00A7411F"/>
    <w:rsid w:val="00A82655"/>
    <w:rsid w:val="00A83B5A"/>
    <w:rsid w:val="00A869A1"/>
    <w:rsid w:val="00A86CA1"/>
    <w:rsid w:val="00A87716"/>
    <w:rsid w:val="00A93001"/>
    <w:rsid w:val="00A945EF"/>
    <w:rsid w:val="00A9508C"/>
    <w:rsid w:val="00AA13EE"/>
    <w:rsid w:val="00AA7293"/>
    <w:rsid w:val="00AB1187"/>
    <w:rsid w:val="00AB1201"/>
    <w:rsid w:val="00AB1B52"/>
    <w:rsid w:val="00AB1F16"/>
    <w:rsid w:val="00AC2D08"/>
    <w:rsid w:val="00AC2D94"/>
    <w:rsid w:val="00AC3DA2"/>
    <w:rsid w:val="00AC59E8"/>
    <w:rsid w:val="00AC7F96"/>
    <w:rsid w:val="00AD1F57"/>
    <w:rsid w:val="00AD31AB"/>
    <w:rsid w:val="00AD582B"/>
    <w:rsid w:val="00AD6030"/>
    <w:rsid w:val="00AD677F"/>
    <w:rsid w:val="00AD7D98"/>
    <w:rsid w:val="00AE4E02"/>
    <w:rsid w:val="00AE7E59"/>
    <w:rsid w:val="00AF2931"/>
    <w:rsid w:val="00AF397C"/>
    <w:rsid w:val="00AF4E66"/>
    <w:rsid w:val="00AF5E43"/>
    <w:rsid w:val="00AF7CDE"/>
    <w:rsid w:val="00B01108"/>
    <w:rsid w:val="00B01BEF"/>
    <w:rsid w:val="00B02649"/>
    <w:rsid w:val="00B02727"/>
    <w:rsid w:val="00B074D5"/>
    <w:rsid w:val="00B10166"/>
    <w:rsid w:val="00B11F13"/>
    <w:rsid w:val="00B12554"/>
    <w:rsid w:val="00B1379B"/>
    <w:rsid w:val="00B2309A"/>
    <w:rsid w:val="00B23656"/>
    <w:rsid w:val="00B246BA"/>
    <w:rsid w:val="00B2474E"/>
    <w:rsid w:val="00B24D7F"/>
    <w:rsid w:val="00B27A00"/>
    <w:rsid w:val="00B406A2"/>
    <w:rsid w:val="00B42E32"/>
    <w:rsid w:val="00B434E3"/>
    <w:rsid w:val="00B436D8"/>
    <w:rsid w:val="00B44394"/>
    <w:rsid w:val="00B4662B"/>
    <w:rsid w:val="00B54246"/>
    <w:rsid w:val="00B54D58"/>
    <w:rsid w:val="00B5596F"/>
    <w:rsid w:val="00B62089"/>
    <w:rsid w:val="00B63FC5"/>
    <w:rsid w:val="00B64333"/>
    <w:rsid w:val="00B67AD5"/>
    <w:rsid w:val="00B74BBA"/>
    <w:rsid w:val="00B822A1"/>
    <w:rsid w:val="00B829D2"/>
    <w:rsid w:val="00B83F85"/>
    <w:rsid w:val="00B84F65"/>
    <w:rsid w:val="00B86CA9"/>
    <w:rsid w:val="00B874AB"/>
    <w:rsid w:val="00B87C70"/>
    <w:rsid w:val="00B87D20"/>
    <w:rsid w:val="00B9152B"/>
    <w:rsid w:val="00B91E62"/>
    <w:rsid w:val="00B9369B"/>
    <w:rsid w:val="00B97709"/>
    <w:rsid w:val="00B97A93"/>
    <w:rsid w:val="00BA7382"/>
    <w:rsid w:val="00BB009E"/>
    <w:rsid w:val="00BC0EAC"/>
    <w:rsid w:val="00BC19B8"/>
    <w:rsid w:val="00BC1FC3"/>
    <w:rsid w:val="00BC34BE"/>
    <w:rsid w:val="00BC72AB"/>
    <w:rsid w:val="00BC78A4"/>
    <w:rsid w:val="00BC7D47"/>
    <w:rsid w:val="00BD1E8B"/>
    <w:rsid w:val="00BD238B"/>
    <w:rsid w:val="00BD2A26"/>
    <w:rsid w:val="00BD5074"/>
    <w:rsid w:val="00BE5219"/>
    <w:rsid w:val="00BE7463"/>
    <w:rsid w:val="00BE7B1C"/>
    <w:rsid w:val="00BF1EF3"/>
    <w:rsid w:val="00BF24AD"/>
    <w:rsid w:val="00BF5811"/>
    <w:rsid w:val="00BF593B"/>
    <w:rsid w:val="00BF6C44"/>
    <w:rsid w:val="00C0334C"/>
    <w:rsid w:val="00C043F7"/>
    <w:rsid w:val="00C050A5"/>
    <w:rsid w:val="00C07016"/>
    <w:rsid w:val="00C10EC5"/>
    <w:rsid w:val="00C13C84"/>
    <w:rsid w:val="00C14925"/>
    <w:rsid w:val="00C152D6"/>
    <w:rsid w:val="00C155C0"/>
    <w:rsid w:val="00C16FE6"/>
    <w:rsid w:val="00C17962"/>
    <w:rsid w:val="00C22C77"/>
    <w:rsid w:val="00C2320A"/>
    <w:rsid w:val="00C249B3"/>
    <w:rsid w:val="00C24AE0"/>
    <w:rsid w:val="00C2775E"/>
    <w:rsid w:val="00C312D2"/>
    <w:rsid w:val="00C32860"/>
    <w:rsid w:val="00C34ECB"/>
    <w:rsid w:val="00C43351"/>
    <w:rsid w:val="00C51455"/>
    <w:rsid w:val="00C5481C"/>
    <w:rsid w:val="00C54E59"/>
    <w:rsid w:val="00C56C71"/>
    <w:rsid w:val="00C60D5E"/>
    <w:rsid w:val="00C60DDD"/>
    <w:rsid w:val="00C62655"/>
    <w:rsid w:val="00C63122"/>
    <w:rsid w:val="00C65AB1"/>
    <w:rsid w:val="00C66091"/>
    <w:rsid w:val="00C665EC"/>
    <w:rsid w:val="00C674CA"/>
    <w:rsid w:val="00C7050F"/>
    <w:rsid w:val="00C71489"/>
    <w:rsid w:val="00C72EF7"/>
    <w:rsid w:val="00C76F64"/>
    <w:rsid w:val="00C8119B"/>
    <w:rsid w:val="00C81533"/>
    <w:rsid w:val="00C8320D"/>
    <w:rsid w:val="00C834F3"/>
    <w:rsid w:val="00C91988"/>
    <w:rsid w:val="00C954C0"/>
    <w:rsid w:val="00C97779"/>
    <w:rsid w:val="00CA1171"/>
    <w:rsid w:val="00CA21DD"/>
    <w:rsid w:val="00CB1C7F"/>
    <w:rsid w:val="00CB7D4A"/>
    <w:rsid w:val="00CD1DBF"/>
    <w:rsid w:val="00CD4056"/>
    <w:rsid w:val="00CD4184"/>
    <w:rsid w:val="00CD7A5A"/>
    <w:rsid w:val="00D0070F"/>
    <w:rsid w:val="00D01B15"/>
    <w:rsid w:val="00D02962"/>
    <w:rsid w:val="00D03C28"/>
    <w:rsid w:val="00D07B50"/>
    <w:rsid w:val="00D11B42"/>
    <w:rsid w:val="00D21FEC"/>
    <w:rsid w:val="00D243B6"/>
    <w:rsid w:val="00D24809"/>
    <w:rsid w:val="00D27EEA"/>
    <w:rsid w:val="00D3299B"/>
    <w:rsid w:val="00D33107"/>
    <w:rsid w:val="00D33493"/>
    <w:rsid w:val="00D361CB"/>
    <w:rsid w:val="00D377F9"/>
    <w:rsid w:val="00D41C2C"/>
    <w:rsid w:val="00D52DD9"/>
    <w:rsid w:val="00D53C89"/>
    <w:rsid w:val="00D54F1C"/>
    <w:rsid w:val="00D56B98"/>
    <w:rsid w:val="00D64E5D"/>
    <w:rsid w:val="00D65D15"/>
    <w:rsid w:val="00D720B6"/>
    <w:rsid w:val="00D7392B"/>
    <w:rsid w:val="00D75A55"/>
    <w:rsid w:val="00D774AC"/>
    <w:rsid w:val="00D85E50"/>
    <w:rsid w:val="00D925C7"/>
    <w:rsid w:val="00D948D1"/>
    <w:rsid w:val="00DA0487"/>
    <w:rsid w:val="00DA5075"/>
    <w:rsid w:val="00DB084D"/>
    <w:rsid w:val="00DB513D"/>
    <w:rsid w:val="00DB5395"/>
    <w:rsid w:val="00DB6573"/>
    <w:rsid w:val="00DB673C"/>
    <w:rsid w:val="00DB79B5"/>
    <w:rsid w:val="00DC1938"/>
    <w:rsid w:val="00DC2DEB"/>
    <w:rsid w:val="00DC3077"/>
    <w:rsid w:val="00DC63F5"/>
    <w:rsid w:val="00DC6E73"/>
    <w:rsid w:val="00DD3E8F"/>
    <w:rsid w:val="00DD5649"/>
    <w:rsid w:val="00DD6CD6"/>
    <w:rsid w:val="00DE6431"/>
    <w:rsid w:val="00E0127B"/>
    <w:rsid w:val="00E04170"/>
    <w:rsid w:val="00E04AE2"/>
    <w:rsid w:val="00E06AEA"/>
    <w:rsid w:val="00E102D7"/>
    <w:rsid w:val="00E2784D"/>
    <w:rsid w:val="00E27BA9"/>
    <w:rsid w:val="00E34C7F"/>
    <w:rsid w:val="00E35787"/>
    <w:rsid w:val="00E42D50"/>
    <w:rsid w:val="00E43EC6"/>
    <w:rsid w:val="00E453CA"/>
    <w:rsid w:val="00E4556C"/>
    <w:rsid w:val="00E46597"/>
    <w:rsid w:val="00E50C68"/>
    <w:rsid w:val="00E54143"/>
    <w:rsid w:val="00E57C7F"/>
    <w:rsid w:val="00E57FEE"/>
    <w:rsid w:val="00E62114"/>
    <w:rsid w:val="00E64DD8"/>
    <w:rsid w:val="00E65D74"/>
    <w:rsid w:val="00E72231"/>
    <w:rsid w:val="00E74FF9"/>
    <w:rsid w:val="00E779F2"/>
    <w:rsid w:val="00E77D3A"/>
    <w:rsid w:val="00E80428"/>
    <w:rsid w:val="00E8217B"/>
    <w:rsid w:val="00E83DD8"/>
    <w:rsid w:val="00E84C15"/>
    <w:rsid w:val="00E90B52"/>
    <w:rsid w:val="00E910B9"/>
    <w:rsid w:val="00E93AA6"/>
    <w:rsid w:val="00E94DFC"/>
    <w:rsid w:val="00EA69C7"/>
    <w:rsid w:val="00EA6CAF"/>
    <w:rsid w:val="00EA790F"/>
    <w:rsid w:val="00EA7CE2"/>
    <w:rsid w:val="00EB0194"/>
    <w:rsid w:val="00EB01AD"/>
    <w:rsid w:val="00EB4279"/>
    <w:rsid w:val="00EB43B0"/>
    <w:rsid w:val="00EB70D7"/>
    <w:rsid w:val="00EB7F05"/>
    <w:rsid w:val="00EC2B4D"/>
    <w:rsid w:val="00EC2E4C"/>
    <w:rsid w:val="00EC784F"/>
    <w:rsid w:val="00ED2A52"/>
    <w:rsid w:val="00ED3FBE"/>
    <w:rsid w:val="00ED49A3"/>
    <w:rsid w:val="00EE358C"/>
    <w:rsid w:val="00EF01DC"/>
    <w:rsid w:val="00EF26FF"/>
    <w:rsid w:val="00F06EBC"/>
    <w:rsid w:val="00F1055A"/>
    <w:rsid w:val="00F10E61"/>
    <w:rsid w:val="00F1143F"/>
    <w:rsid w:val="00F13A1C"/>
    <w:rsid w:val="00F14BD3"/>
    <w:rsid w:val="00F220AE"/>
    <w:rsid w:val="00F23B10"/>
    <w:rsid w:val="00F241FD"/>
    <w:rsid w:val="00F24207"/>
    <w:rsid w:val="00F327A9"/>
    <w:rsid w:val="00F3562F"/>
    <w:rsid w:val="00F37EE9"/>
    <w:rsid w:val="00F40D53"/>
    <w:rsid w:val="00F4197A"/>
    <w:rsid w:val="00F44298"/>
    <w:rsid w:val="00F44699"/>
    <w:rsid w:val="00F44B3B"/>
    <w:rsid w:val="00F52E2D"/>
    <w:rsid w:val="00F54490"/>
    <w:rsid w:val="00F56D3B"/>
    <w:rsid w:val="00F60A81"/>
    <w:rsid w:val="00F74DED"/>
    <w:rsid w:val="00F801BC"/>
    <w:rsid w:val="00F81F0C"/>
    <w:rsid w:val="00F8453D"/>
    <w:rsid w:val="00F871B3"/>
    <w:rsid w:val="00F90DE2"/>
    <w:rsid w:val="00F922FC"/>
    <w:rsid w:val="00F948A5"/>
    <w:rsid w:val="00FA555B"/>
    <w:rsid w:val="00FA57A9"/>
    <w:rsid w:val="00FA5EA4"/>
    <w:rsid w:val="00FB149E"/>
    <w:rsid w:val="00FB41A2"/>
    <w:rsid w:val="00FC0575"/>
    <w:rsid w:val="00FC2F78"/>
    <w:rsid w:val="00FC3340"/>
    <w:rsid w:val="00FC3A12"/>
    <w:rsid w:val="00FC75E3"/>
    <w:rsid w:val="00FD1CAC"/>
    <w:rsid w:val="00FD3094"/>
    <w:rsid w:val="00FE0B4A"/>
    <w:rsid w:val="00FE4DD4"/>
    <w:rsid w:val="00FF0742"/>
    <w:rsid w:val="00FF1C81"/>
    <w:rsid w:val="00FF21C3"/>
    <w:rsid w:val="00FF5AAB"/>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50A2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D07DE"/>
  </w:style>
  <w:style w:type="paragraph" w:styleId="Heading1">
    <w:name w:val="heading 1"/>
    <w:basedOn w:val="Normal"/>
    <w:next w:val="Normal"/>
    <w:link w:val="Heading1Char"/>
    <w:uiPriority w:val="9"/>
    <w:qFormat/>
    <w:rsid w:val="004D07D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4D07D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4D07D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4D07D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D07D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D07DE"/>
    <w:pPr>
      <w:keepNext/>
      <w:keepLines/>
      <w:spacing w:before="40" w:after="0"/>
      <w:outlineLvl w:val="5"/>
    </w:pPr>
  </w:style>
  <w:style w:type="paragraph" w:styleId="Heading7">
    <w:name w:val="heading 7"/>
    <w:basedOn w:val="Normal"/>
    <w:next w:val="Normal"/>
    <w:link w:val="Heading7Char"/>
    <w:uiPriority w:val="9"/>
    <w:semiHidden/>
    <w:unhideWhenUsed/>
    <w:qFormat/>
    <w:rsid w:val="004D07D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D07D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D07D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956"/>
    <w:pPr>
      <w:ind w:left="720"/>
      <w:contextualSpacing/>
    </w:pPr>
  </w:style>
  <w:style w:type="paragraph" w:styleId="FootnoteText">
    <w:name w:val="footnote text"/>
    <w:basedOn w:val="Normal"/>
    <w:link w:val="FootnoteTextChar"/>
    <w:uiPriority w:val="99"/>
    <w:unhideWhenUsed/>
    <w:rsid w:val="002733FD"/>
    <w:pPr>
      <w:spacing w:after="0" w:line="240" w:lineRule="auto"/>
    </w:pPr>
    <w:rPr>
      <w:sz w:val="20"/>
      <w:szCs w:val="20"/>
    </w:rPr>
  </w:style>
  <w:style w:type="character" w:customStyle="1" w:styleId="FootnoteTextChar">
    <w:name w:val="Footnote Text Char"/>
    <w:basedOn w:val="DefaultParagraphFont"/>
    <w:link w:val="FootnoteText"/>
    <w:uiPriority w:val="99"/>
    <w:rsid w:val="002733FD"/>
    <w:rPr>
      <w:sz w:val="20"/>
      <w:szCs w:val="20"/>
      <w:lang w:val="en-US"/>
    </w:rPr>
  </w:style>
  <w:style w:type="character" w:styleId="FootnoteReference">
    <w:name w:val="footnote reference"/>
    <w:basedOn w:val="DefaultParagraphFont"/>
    <w:uiPriority w:val="99"/>
    <w:unhideWhenUsed/>
    <w:rsid w:val="002733FD"/>
    <w:rPr>
      <w:vertAlign w:val="superscript"/>
    </w:rPr>
  </w:style>
  <w:style w:type="character" w:styleId="CommentReference">
    <w:name w:val="annotation reference"/>
    <w:basedOn w:val="DefaultParagraphFont"/>
    <w:uiPriority w:val="99"/>
    <w:semiHidden/>
    <w:unhideWhenUsed/>
    <w:rsid w:val="00795428"/>
    <w:rPr>
      <w:sz w:val="16"/>
      <w:szCs w:val="16"/>
    </w:rPr>
  </w:style>
  <w:style w:type="paragraph" w:customStyle="1" w:styleId="CommentText1">
    <w:name w:val="Comment Text1"/>
    <w:basedOn w:val="Normal"/>
    <w:uiPriority w:val="99"/>
    <w:semiHidden/>
    <w:unhideWhenUsed/>
    <w:rsid w:val="00795428"/>
    <w:pPr>
      <w:spacing w:line="240" w:lineRule="auto"/>
    </w:pPr>
    <w:rPr>
      <w:sz w:val="20"/>
      <w:szCs w:val="20"/>
    </w:rPr>
  </w:style>
  <w:style w:type="character" w:customStyle="1" w:styleId="CommentTextChar">
    <w:name w:val="Comment Text Char"/>
    <w:basedOn w:val="DefaultParagraphFont"/>
    <w:link w:val="CommentText"/>
    <w:uiPriority w:val="99"/>
    <w:rsid w:val="00795428"/>
    <w:rPr>
      <w:sz w:val="20"/>
      <w:szCs w:val="20"/>
      <w:lang w:val="en-US"/>
    </w:rPr>
  </w:style>
  <w:style w:type="paragraph" w:styleId="CommentText">
    <w:name w:val="annotation text"/>
    <w:basedOn w:val="Normal"/>
    <w:link w:val="CommentTextChar"/>
    <w:uiPriority w:val="99"/>
    <w:unhideWhenUsed/>
    <w:rsid w:val="00795428"/>
    <w:pPr>
      <w:spacing w:line="240" w:lineRule="auto"/>
    </w:pPr>
    <w:rPr>
      <w:sz w:val="20"/>
      <w:szCs w:val="20"/>
    </w:rPr>
  </w:style>
  <w:style w:type="character" w:customStyle="1" w:styleId="CommentTextChar1">
    <w:name w:val="Comment Text Char1"/>
    <w:basedOn w:val="DefaultParagraphFont"/>
    <w:uiPriority w:val="99"/>
    <w:semiHidden/>
    <w:rsid w:val="00795428"/>
    <w:rPr>
      <w:sz w:val="20"/>
      <w:szCs w:val="20"/>
      <w:lang w:val="en-US"/>
    </w:rPr>
  </w:style>
  <w:style w:type="paragraph" w:styleId="BalloonText">
    <w:name w:val="Balloon Text"/>
    <w:basedOn w:val="Normal"/>
    <w:link w:val="BalloonTextChar"/>
    <w:uiPriority w:val="99"/>
    <w:semiHidden/>
    <w:unhideWhenUsed/>
    <w:rsid w:val="007954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428"/>
    <w:rPr>
      <w:rFonts w:ascii="Tahoma" w:hAnsi="Tahoma" w:cs="Tahoma"/>
      <w:sz w:val="16"/>
      <w:szCs w:val="16"/>
      <w:lang w:val="en-US"/>
    </w:rPr>
  </w:style>
  <w:style w:type="paragraph" w:styleId="CommentSubject">
    <w:name w:val="annotation subject"/>
    <w:basedOn w:val="CommentText"/>
    <w:next w:val="CommentText"/>
    <w:link w:val="CommentSubjectChar"/>
    <w:uiPriority w:val="99"/>
    <w:semiHidden/>
    <w:unhideWhenUsed/>
    <w:rsid w:val="008A12E2"/>
    <w:rPr>
      <w:b/>
      <w:bCs/>
    </w:rPr>
  </w:style>
  <w:style w:type="character" w:customStyle="1" w:styleId="CommentSubjectChar">
    <w:name w:val="Comment Subject Char"/>
    <w:basedOn w:val="CommentTextChar"/>
    <w:link w:val="CommentSubject"/>
    <w:uiPriority w:val="99"/>
    <w:semiHidden/>
    <w:rsid w:val="008A12E2"/>
    <w:rPr>
      <w:b/>
      <w:bCs/>
      <w:sz w:val="20"/>
      <w:szCs w:val="20"/>
      <w:lang w:val="en-US"/>
    </w:rPr>
  </w:style>
  <w:style w:type="character" w:styleId="Hyperlink">
    <w:name w:val="Hyperlink"/>
    <w:basedOn w:val="DefaultParagraphFont"/>
    <w:uiPriority w:val="99"/>
    <w:unhideWhenUsed/>
    <w:rsid w:val="006257A1"/>
    <w:rPr>
      <w:color w:val="0563C1" w:themeColor="hyperlink"/>
      <w:u w:val="single"/>
    </w:rPr>
  </w:style>
  <w:style w:type="character" w:styleId="FollowedHyperlink">
    <w:name w:val="FollowedHyperlink"/>
    <w:basedOn w:val="DefaultParagraphFont"/>
    <w:uiPriority w:val="99"/>
    <w:semiHidden/>
    <w:unhideWhenUsed/>
    <w:rsid w:val="006257A1"/>
    <w:rPr>
      <w:color w:val="954F72" w:themeColor="followedHyperlink"/>
      <w:u w:val="single"/>
    </w:rPr>
  </w:style>
  <w:style w:type="paragraph" w:styleId="Revision">
    <w:name w:val="Revision"/>
    <w:hidden/>
    <w:uiPriority w:val="99"/>
    <w:semiHidden/>
    <w:rsid w:val="0054524F"/>
    <w:pPr>
      <w:spacing w:after="0" w:line="240" w:lineRule="auto"/>
    </w:pPr>
    <w:rPr>
      <w:lang w:val="en-US"/>
    </w:rPr>
  </w:style>
  <w:style w:type="character" w:customStyle="1" w:styleId="Heading1Char">
    <w:name w:val="Heading 1 Char"/>
    <w:basedOn w:val="DefaultParagraphFont"/>
    <w:link w:val="Heading1"/>
    <w:uiPriority w:val="9"/>
    <w:rsid w:val="004D07D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4D07D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4D07D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4D07DE"/>
    <w:rPr>
      <w:i/>
      <w:iCs/>
    </w:rPr>
  </w:style>
  <w:style w:type="character" w:customStyle="1" w:styleId="Heading5Char">
    <w:name w:val="Heading 5 Char"/>
    <w:basedOn w:val="DefaultParagraphFont"/>
    <w:link w:val="Heading5"/>
    <w:uiPriority w:val="9"/>
    <w:semiHidden/>
    <w:rsid w:val="004D07DE"/>
    <w:rPr>
      <w:color w:val="404040" w:themeColor="text1" w:themeTint="BF"/>
    </w:rPr>
  </w:style>
  <w:style w:type="character" w:customStyle="1" w:styleId="Heading6Char">
    <w:name w:val="Heading 6 Char"/>
    <w:basedOn w:val="DefaultParagraphFont"/>
    <w:link w:val="Heading6"/>
    <w:uiPriority w:val="9"/>
    <w:semiHidden/>
    <w:rsid w:val="004D07DE"/>
  </w:style>
  <w:style w:type="character" w:customStyle="1" w:styleId="Heading7Char">
    <w:name w:val="Heading 7 Char"/>
    <w:basedOn w:val="DefaultParagraphFont"/>
    <w:link w:val="Heading7"/>
    <w:uiPriority w:val="9"/>
    <w:semiHidden/>
    <w:rsid w:val="004D07D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D07DE"/>
    <w:rPr>
      <w:color w:val="262626" w:themeColor="text1" w:themeTint="D9"/>
      <w:sz w:val="21"/>
      <w:szCs w:val="21"/>
    </w:rPr>
  </w:style>
  <w:style w:type="character" w:customStyle="1" w:styleId="Heading9Char">
    <w:name w:val="Heading 9 Char"/>
    <w:basedOn w:val="DefaultParagraphFont"/>
    <w:link w:val="Heading9"/>
    <w:uiPriority w:val="9"/>
    <w:semiHidden/>
    <w:rsid w:val="004D07D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D07D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D07D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D07D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D07D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D07DE"/>
    <w:rPr>
      <w:color w:val="5A5A5A" w:themeColor="text1" w:themeTint="A5"/>
      <w:spacing w:val="15"/>
    </w:rPr>
  </w:style>
  <w:style w:type="character" w:styleId="Strong">
    <w:name w:val="Strong"/>
    <w:basedOn w:val="DefaultParagraphFont"/>
    <w:uiPriority w:val="22"/>
    <w:qFormat/>
    <w:rsid w:val="004D07DE"/>
    <w:rPr>
      <w:b/>
      <w:bCs/>
      <w:color w:val="auto"/>
    </w:rPr>
  </w:style>
  <w:style w:type="character" w:styleId="Emphasis">
    <w:name w:val="Emphasis"/>
    <w:basedOn w:val="DefaultParagraphFont"/>
    <w:uiPriority w:val="20"/>
    <w:qFormat/>
    <w:rsid w:val="004D07DE"/>
    <w:rPr>
      <w:i/>
      <w:iCs/>
      <w:color w:val="auto"/>
    </w:rPr>
  </w:style>
  <w:style w:type="paragraph" w:styleId="NoSpacing">
    <w:name w:val="No Spacing"/>
    <w:uiPriority w:val="1"/>
    <w:qFormat/>
    <w:rsid w:val="004D07DE"/>
    <w:pPr>
      <w:spacing w:after="0" w:line="240" w:lineRule="auto"/>
    </w:pPr>
  </w:style>
  <w:style w:type="paragraph" w:styleId="Quote">
    <w:name w:val="Quote"/>
    <w:basedOn w:val="Normal"/>
    <w:next w:val="Normal"/>
    <w:link w:val="QuoteChar"/>
    <w:uiPriority w:val="29"/>
    <w:qFormat/>
    <w:rsid w:val="004D07D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D07DE"/>
    <w:rPr>
      <w:i/>
      <w:iCs/>
      <w:color w:val="404040" w:themeColor="text1" w:themeTint="BF"/>
    </w:rPr>
  </w:style>
  <w:style w:type="paragraph" w:styleId="IntenseQuote">
    <w:name w:val="Intense Quote"/>
    <w:basedOn w:val="Normal"/>
    <w:next w:val="Normal"/>
    <w:link w:val="IntenseQuoteChar"/>
    <w:uiPriority w:val="30"/>
    <w:qFormat/>
    <w:rsid w:val="004D07D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D07DE"/>
    <w:rPr>
      <w:i/>
      <w:iCs/>
      <w:color w:val="404040" w:themeColor="text1" w:themeTint="BF"/>
    </w:rPr>
  </w:style>
  <w:style w:type="character" w:styleId="SubtleEmphasis">
    <w:name w:val="Subtle Emphasis"/>
    <w:basedOn w:val="DefaultParagraphFont"/>
    <w:uiPriority w:val="19"/>
    <w:qFormat/>
    <w:rsid w:val="004D07DE"/>
    <w:rPr>
      <w:i/>
      <w:iCs/>
      <w:color w:val="404040" w:themeColor="text1" w:themeTint="BF"/>
    </w:rPr>
  </w:style>
  <w:style w:type="character" w:styleId="IntenseEmphasis">
    <w:name w:val="Intense Emphasis"/>
    <w:basedOn w:val="DefaultParagraphFont"/>
    <w:uiPriority w:val="21"/>
    <w:qFormat/>
    <w:rsid w:val="004D07DE"/>
    <w:rPr>
      <w:b/>
      <w:bCs/>
      <w:i/>
      <w:iCs/>
      <w:color w:val="auto"/>
    </w:rPr>
  </w:style>
  <w:style w:type="character" w:styleId="SubtleReference">
    <w:name w:val="Subtle Reference"/>
    <w:basedOn w:val="DefaultParagraphFont"/>
    <w:uiPriority w:val="31"/>
    <w:qFormat/>
    <w:rsid w:val="004D07DE"/>
    <w:rPr>
      <w:smallCaps/>
      <w:color w:val="404040" w:themeColor="text1" w:themeTint="BF"/>
    </w:rPr>
  </w:style>
  <w:style w:type="character" w:styleId="IntenseReference">
    <w:name w:val="Intense Reference"/>
    <w:basedOn w:val="DefaultParagraphFont"/>
    <w:uiPriority w:val="32"/>
    <w:qFormat/>
    <w:rsid w:val="004D07DE"/>
    <w:rPr>
      <w:b/>
      <w:bCs/>
      <w:smallCaps/>
      <w:color w:val="404040" w:themeColor="text1" w:themeTint="BF"/>
      <w:spacing w:val="5"/>
    </w:rPr>
  </w:style>
  <w:style w:type="character" w:styleId="BookTitle">
    <w:name w:val="Book Title"/>
    <w:basedOn w:val="DefaultParagraphFont"/>
    <w:uiPriority w:val="33"/>
    <w:qFormat/>
    <w:rsid w:val="004D07DE"/>
    <w:rPr>
      <w:b/>
      <w:bCs/>
      <w:i/>
      <w:iCs/>
      <w:spacing w:val="5"/>
    </w:rPr>
  </w:style>
  <w:style w:type="paragraph" w:styleId="TOCHeading">
    <w:name w:val="TOC Heading"/>
    <w:basedOn w:val="Heading1"/>
    <w:next w:val="Normal"/>
    <w:uiPriority w:val="39"/>
    <w:semiHidden/>
    <w:unhideWhenUsed/>
    <w:qFormat/>
    <w:rsid w:val="004D07DE"/>
    <w:pPr>
      <w:outlineLvl w:val="9"/>
    </w:pPr>
  </w:style>
  <w:style w:type="character" w:styleId="UnresolvedMention">
    <w:name w:val="Unresolved Mention"/>
    <w:basedOn w:val="DefaultParagraphFont"/>
    <w:uiPriority w:val="99"/>
    <w:rsid w:val="00B874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707243">
      <w:bodyDiv w:val="1"/>
      <w:marLeft w:val="0"/>
      <w:marRight w:val="0"/>
      <w:marTop w:val="0"/>
      <w:marBottom w:val="0"/>
      <w:divBdr>
        <w:top w:val="none" w:sz="0" w:space="0" w:color="auto"/>
        <w:left w:val="none" w:sz="0" w:space="0" w:color="auto"/>
        <w:bottom w:val="none" w:sz="0" w:space="0" w:color="auto"/>
        <w:right w:val="none" w:sz="0" w:space="0" w:color="auto"/>
      </w:divBdr>
    </w:div>
    <w:div w:id="157570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publications.marquette.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sana.org/annual-meetin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5A279FE3-D51A-434E-A71D-E7E1776E4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FFBB3A-D800-4A1A-8A44-2FED94B82A7E}">
  <ds:schemaRefs>
    <ds:schemaRef ds:uri="http://schemas.microsoft.com/sharepoint/v3/contenttype/forms"/>
  </ds:schemaRefs>
</ds:datastoreItem>
</file>

<file path=customXml/itemProps3.xml><?xml version="1.0" encoding="utf-8"?>
<ds:datastoreItem xmlns:ds="http://schemas.openxmlformats.org/officeDocument/2006/customXml" ds:itemID="{4CAAEDA2-4587-4CE0-8B78-BF042401D082}">
  <ds:schemaRefs>
    <ds:schemaRef ds:uri="http://schemas.openxmlformats.org/officeDocument/2006/bibliography"/>
  </ds:schemaRefs>
</ds:datastoreItem>
</file>

<file path=customXml/itemProps4.xml><?xml version="1.0" encoding="utf-8"?>
<ds:datastoreItem xmlns:ds="http://schemas.openxmlformats.org/officeDocument/2006/customXml" ds:itemID="{EA425B4A-FC6F-4FBA-851E-648836712523}">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4576</Words>
  <Characters>25448</Characters>
  <Application>Microsoft Office Word</Application>
  <DocSecurity>8</DocSecurity>
  <Lines>334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Enaya Othman</dc:creator>
  <cp:lastModifiedBy>Olson, Sharon</cp:lastModifiedBy>
  <cp:revision>17</cp:revision>
  <dcterms:created xsi:type="dcterms:W3CDTF">2021-05-03T17:12:00Z</dcterms:created>
  <dcterms:modified xsi:type="dcterms:W3CDTF">2023-03-08T18:04:00Z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